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Default="00D73167">
      <w:pPr>
        <w:rPr>
          <w:rFonts w:ascii="Franklin Gothic Demi" w:hAnsi="Franklin Gothic Demi"/>
          <w:sz w:val="40"/>
          <w:szCs w:val="40"/>
        </w:rPr>
      </w:pPr>
      <w:bookmarkStart w:id="0" w:name="_Hlk25763857"/>
    </w:p>
    <w:p w14:paraId="0E2D32BE" w14:textId="39BDDED9" w:rsidR="002046F0" w:rsidRPr="003C2827" w:rsidRDefault="005B230C">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EC5E8CF" w:rsidR="00EF4A7B" w:rsidRPr="003C2827" w:rsidRDefault="00352DD1">
      <w:pPr>
        <w:rPr>
          <w:rFonts w:ascii="Franklin Gothic Demi" w:hAnsi="Franklin Gothic Demi"/>
          <w:sz w:val="40"/>
          <w:szCs w:val="40"/>
        </w:rPr>
      </w:pPr>
      <w:r w:rsidRPr="003C2827">
        <w:rPr>
          <w:rFonts w:ascii="Franklin Gothic Demi" w:hAnsi="Franklin Gothic Demi"/>
          <w:sz w:val="40"/>
          <w:szCs w:val="40"/>
        </w:rPr>
        <w:t>Harmonised implementation tools</w:t>
      </w:r>
    </w:p>
    <w:p w14:paraId="793AF6F9" w14:textId="77C59AB2" w:rsidR="00823FB2" w:rsidRDefault="00516384">
      <w:pPr>
        <w:rPr>
          <w:rFonts w:ascii="Franklin Gothic Demi" w:hAnsi="Franklin Gothic Demi"/>
          <w:sz w:val="48"/>
          <w:szCs w:val="48"/>
        </w:rPr>
      </w:pPr>
      <w:r>
        <w:rPr>
          <w:rFonts w:ascii="Franklin Gothic Demi" w:hAnsi="Franklin Gothic Demi"/>
          <w:sz w:val="48"/>
          <w:szCs w:val="48"/>
        </w:rPr>
        <w:t>Admissibility and e</w:t>
      </w:r>
      <w:r w:rsidR="00756F11">
        <w:rPr>
          <w:rFonts w:ascii="Franklin Gothic Demi" w:hAnsi="Franklin Gothic Demi"/>
          <w:sz w:val="48"/>
          <w:szCs w:val="48"/>
        </w:rPr>
        <w:t xml:space="preserve">ligibility </w:t>
      </w:r>
    </w:p>
    <w:p w14:paraId="05AA82BA" w14:textId="3A38345F" w:rsidR="00756F11" w:rsidRDefault="00516384">
      <w:pPr>
        <w:rPr>
          <w:rFonts w:ascii="Franklin Gothic Demi" w:hAnsi="Franklin Gothic Demi"/>
          <w:sz w:val="48"/>
          <w:szCs w:val="48"/>
        </w:rPr>
      </w:pPr>
      <w:r>
        <w:rPr>
          <w:rFonts w:ascii="Franklin Gothic Demi" w:hAnsi="Franklin Gothic Demi"/>
          <w:sz w:val="48"/>
          <w:szCs w:val="48"/>
        </w:rPr>
        <w:t>c</w:t>
      </w:r>
      <w:r w:rsidR="00756F11">
        <w:rPr>
          <w:rFonts w:ascii="Franklin Gothic Demi" w:hAnsi="Franklin Gothic Demi"/>
          <w:sz w:val="48"/>
          <w:szCs w:val="48"/>
        </w:rPr>
        <w:t>hecks</w:t>
      </w:r>
    </w:p>
    <w:p w14:paraId="77129E60" w14:textId="4B6C5992" w:rsidR="00352DD1" w:rsidRPr="003C2827" w:rsidRDefault="000518AA">
      <w:pPr>
        <w:rPr>
          <w:rFonts w:ascii="Franklin Gothic Demi" w:hAnsi="Franklin Gothic Demi"/>
          <w:sz w:val="48"/>
          <w:szCs w:val="48"/>
        </w:rPr>
      </w:pPr>
      <w:r w:rsidRPr="003C2827">
        <w:rPr>
          <w:rFonts w:ascii="Franklin Gothic Demi" w:hAnsi="Franklin Gothic Demi"/>
          <w:sz w:val="32"/>
          <w:szCs w:val="32"/>
        </w:rPr>
        <w:t>(</w:t>
      </w:r>
      <w:r w:rsidR="00516384">
        <w:rPr>
          <w:rFonts w:ascii="Franklin Gothic Demi" w:hAnsi="Franklin Gothic Demi"/>
          <w:sz w:val="32"/>
          <w:szCs w:val="32"/>
        </w:rPr>
        <w:t xml:space="preserve">Final version 1.0 - </w:t>
      </w:r>
      <w:r w:rsidR="0052519C">
        <w:rPr>
          <w:rFonts w:ascii="Franklin Gothic Demi" w:hAnsi="Franklin Gothic Demi"/>
          <w:sz w:val="32"/>
          <w:szCs w:val="32"/>
        </w:rPr>
        <w:t>September</w:t>
      </w:r>
      <w:r w:rsidR="00756F11">
        <w:rPr>
          <w:rFonts w:ascii="Franklin Gothic Demi" w:hAnsi="Franklin Gothic Demi"/>
          <w:sz w:val="32"/>
          <w:szCs w:val="32"/>
        </w:rPr>
        <w:t xml:space="preserve"> 2021</w:t>
      </w:r>
      <w:r w:rsidRPr="003C2827">
        <w:rPr>
          <w:rFonts w:ascii="Franklin Gothic Demi" w:hAnsi="Franklin Gothic Demi"/>
          <w:sz w:val="32"/>
          <w:szCs w:val="32"/>
        </w:rPr>
        <w:t>)</w:t>
      </w:r>
      <w:r w:rsidR="00B20A1A" w:rsidRPr="003C2827">
        <w:rPr>
          <w:rFonts w:ascii="Franklin Gothic Demi" w:hAnsi="Franklin Gothic Demi"/>
          <w:sz w:val="32"/>
          <w:szCs w:val="32"/>
        </w:rPr>
        <w:t xml:space="preserve"> </w:t>
      </w:r>
    </w:p>
    <w:bookmarkEnd w:id="0"/>
    <w:p w14:paraId="3E552ADF" w14:textId="547672C8" w:rsidR="00352DD1" w:rsidRPr="003C2827" w:rsidRDefault="00352DD1">
      <w:pPr>
        <w:rPr>
          <w:rFonts w:ascii="Franklin Gothic Book" w:hAnsi="Franklin Gothic Book"/>
        </w:rPr>
      </w:pPr>
    </w:p>
    <w:p w14:paraId="5F1E4E40" w14:textId="2A0ADF56" w:rsidR="00352DD1" w:rsidRPr="003C2827" w:rsidRDefault="00352DD1">
      <w:pPr>
        <w:rPr>
          <w:rFonts w:ascii="Franklin Gothic Book" w:hAnsi="Franklin Gothic Book"/>
        </w:rPr>
      </w:pPr>
    </w:p>
    <w:p w14:paraId="7E26AE78" w14:textId="09634CED" w:rsidR="00305DDB" w:rsidRPr="003C2827" w:rsidRDefault="00305DDB">
      <w:pPr>
        <w:rPr>
          <w:rFonts w:ascii="Franklin Gothic Book" w:hAnsi="Franklin Gothic Book"/>
        </w:rPr>
      </w:pPr>
    </w:p>
    <w:p w14:paraId="2BAAE723" w14:textId="77777777" w:rsidR="00D73167" w:rsidRDefault="00D73167" w:rsidP="00305DDB">
      <w:pPr>
        <w:rPr>
          <w:rFonts w:ascii="Franklin Gothic Book" w:hAnsi="Franklin Gothic Book"/>
        </w:rPr>
      </w:pPr>
    </w:p>
    <w:p w14:paraId="056505C5" w14:textId="2CF08CFF" w:rsidR="00305DDB" w:rsidRPr="00677934" w:rsidRDefault="00305DDB" w:rsidP="00305DDB">
      <w:pPr>
        <w:rPr>
          <w:rFonts w:ascii="Franklin Gothic Book" w:hAnsi="Franklin Gothic Book"/>
        </w:rPr>
      </w:pPr>
      <w:r w:rsidRPr="003C2827">
        <w:rPr>
          <w:rFonts w:ascii="Franklin Gothic Book" w:hAnsi="Franklin Gothic Book"/>
        </w:rPr>
        <w:t>This is a</w:t>
      </w:r>
      <w:r w:rsidR="00AB2319">
        <w:rPr>
          <w:rFonts w:ascii="Franklin Gothic Book" w:hAnsi="Franklin Gothic Book"/>
        </w:rPr>
        <w:t>n</w:t>
      </w:r>
      <w:r w:rsidR="00CE3EA8">
        <w:rPr>
          <w:rFonts w:ascii="Franklin Gothic Book" w:hAnsi="Franklin Gothic Book"/>
        </w:rPr>
        <w:t xml:space="preserve"> </w:t>
      </w:r>
      <w:r w:rsidR="00756F11">
        <w:rPr>
          <w:rFonts w:ascii="Franklin Gothic Book" w:hAnsi="Franklin Gothic Book"/>
        </w:rPr>
        <w:t xml:space="preserve">Admissibility and Eligibility </w:t>
      </w:r>
      <w:r w:rsidR="00E443F2">
        <w:rPr>
          <w:rFonts w:ascii="Franklin Gothic Book" w:hAnsi="Franklin Gothic Book"/>
        </w:rPr>
        <w:t>c</w:t>
      </w:r>
      <w:r w:rsidR="00756F11">
        <w:rPr>
          <w:rFonts w:ascii="Franklin Gothic Book" w:hAnsi="Franklin Gothic Book"/>
        </w:rPr>
        <w:t>hecks</w:t>
      </w:r>
      <w:r w:rsidRPr="003C2827">
        <w:rPr>
          <w:rFonts w:ascii="Franklin Gothic Book" w:hAnsi="Franklin Gothic Book"/>
        </w:rPr>
        <w:t xml:space="preserve"> template for standard projects applying for funds in a</w:t>
      </w:r>
      <w:r w:rsidRPr="00677934">
        <w:rPr>
          <w:rFonts w:ascii="Franklin Gothic Book" w:hAnsi="Franklin Gothic Book"/>
        </w:rPr>
        <w:t>ny Interreg strand.</w:t>
      </w:r>
      <w:r w:rsidR="00F27A92" w:rsidRPr="00677934">
        <w:rPr>
          <w:rFonts w:ascii="Franklin Gothic Book" w:hAnsi="Franklin Gothic Book"/>
        </w:rPr>
        <w:t xml:space="preserve"> </w:t>
      </w:r>
    </w:p>
    <w:p w14:paraId="0F9AFF1B" w14:textId="77777777" w:rsidR="00305DDB" w:rsidRPr="00677934" w:rsidRDefault="00305DDB" w:rsidP="00305DDB">
      <w:pPr>
        <w:jc w:val="both"/>
        <w:rPr>
          <w:rFonts w:ascii="Franklin Gothic Book" w:hAnsi="Franklin Gothic Book" w:cs="Arial"/>
          <w:bCs/>
        </w:rPr>
      </w:pPr>
      <w:bookmarkStart w:id="1" w:name="_Hlk25667728"/>
    </w:p>
    <w:p w14:paraId="48396C8D" w14:textId="7EDA4785" w:rsidR="00305DDB" w:rsidRPr="00677934" w:rsidRDefault="00305DDB" w:rsidP="00305DDB">
      <w:pPr>
        <w:jc w:val="both"/>
        <w:rPr>
          <w:rFonts w:ascii="Franklin Gothic Book" w:hAnsi="Franklin Gothic Book" w:cs="Arial"/>
          <w:bCs/>
        </w:rPr>
      </w:pPr>
      <w:r w:rsidRPr="00677934">
        <w:rPr>
          <w:rFonts w:ascii="Franklin Gothic Book" w:hAnsi="Franklin Gothic Book" w:cs="Arial"/>
          <w:bCs/>
        </w:rPr>
        <w:t xml:space="preserve">The main objectives of this </w:t>
      </w:r>
      <w:r w:rsidR="00486849" w:rsidRPr="00677934">
        <w:rPr>
          <w:rFonts w:ascii="Franklin Gothic Book" w:hAnsi="Franklin Gothic Book" w:cs="Arial"/>
          <w:bCs/>
        </w:rPr>
        <w:t>template</w:t>
      </w:r>
      <w:r w:rsidRPr="00677934">
        <w:rPr>
          <w:rFonts w:ascii="Franklin Gothic Book" w:hAnsi="Franklin Gothic Book" w:cs="Arial"/>
          <w:bCs/>
        </w:rPr>
        <w:t xml:space="preserve"> are:</w:t>
      </w:r>
    </w:p>
    <w:p w14:paraId="7254D32C" w14:textId="3E7B5EE6" w:rsidR="007E1385" w:rsidRPr="00677934" w:rsidRDefault="007E1385" w:rsidP="00F8646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77934">
        <w:rPr>
          <w:rFonts w:ascii="Franklin Gothic Book" w:eastAsia="Times New Roman" w:hAnsi="Franklin Gothic Book" w:cs="Arial"/>
          <w:bCs/>
          <w:color w:val="000000"/>
          <w:spacing w:val="4"/>
          <w:lang w:eastAsia="sl-SI"/>
        </w:rPr>
        <w:t xml:space="preserve">to </w:t>
      </w:r>
      <w:r w:rsidR="00F8646C" w:rsidRPr="00677934">
        <w:rPr>
          <w:rFonts w:ascii="Franklin Gothic Book" w:eastAsia="Times New Roman" w:hAnsi="Franklin Gothic Book" w:cs="Arial"/>
          <w:bCs/>
          <w:color w:val="000000"/>
          <w:spacing w:val="4"/>
          <w:lang w:eastAsia="sl-SI"/>
        </w:rPr>
        <w:t xml:space="preserve">identify missing or incorrect elements in the application form </w:t>
      </w:r>
    </w:p>
    <w:p w14:paraId="2059ABB0" w14:textId="0009B5B3" w:rsidR="007E1385" w:rsidRPr="00677934" w:rsidRDefault="00740363" w:rsidP="00305DDB">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677934">
        <w:rPr>
          <w:rFonts w:ascii="Franklin Gothic Book" w:eastAsia="Times New Roman" w:hAnsi="Franklin Gothic Book" w:cs="Arial"/>
          <w:bCs/>
          <w:color w:val="000000"/>
          <w:spacing w:val="4"/>
          <w:lang w:eastAsia="sl-SI"/>
        </w:rPr>
        <w:t>to verify the eligibility</w:t>
      </w:r>
      <w:bookmarkStart w:id="2" w:name="_GoBack"/>
      <w:bookmarkEnd w:id="2"/>
      <w:r w:rsidR="00305332">
        <w:rPr>
          <w:rFonts w:ascii="Franklin Gothic Book" w:eastAsia="Times New Roman" w:hAnsi="Franklin Gothic Book" w:cs="Arial"/>
          <w:bCs/>
          <w:color w:val="000000"/>
          <w:spacing w:val="4"/>
          <w:lang w:eastAsia="sl-SI"/>
        </w:rPr>
        <w:t xml:space="preserve"> </w:t>
      </w:r>
      <w:r w:rsidRPr="00677934">
        <w:rPr>
          <w:rFonts w:ascii="Franklin Gothic Book" w:eastAsia="Times New Roman" w:hAnsi="Franklin Gothic Book" w:cs="Arial"/>
          <w:bCs/>
          <w:color w:val="000000"/>
          <w:spacing w:val="4"/>
          <w:lang w:eastAsia="sl-SI"/>
        </w:rPr>
        <w:t xml:space="preserve">of </w:t>
      </w:r>
      <w:r w:rsidR="00E443F2">
        <w:rPr>
          <w:rFonts w:ascii="Franklin Gothic Book" w:eastAsia="Times New Roman" w:hAnsi="Franklin Gothic Book" w:cs="Arial"/>
          <w:bCs/>
          <w:color w:val="000000"/>
          <w:spacing w:val="4"/>
          <w:lang w:eastAsia="sl-SI"/>
        </w:rPr>
        <w:t xml:space="preserve">a </w:t>
      </w:r>
      <w:r w:rsidRPr="00677934">
        <w:rPr>
          <w:rFonts w:ascii="Franklin Gothic Book" w:eastAsia="Times New Roman" w:hAnsi="Franklin Gothic Book" w:cs="Arial"/>
          <w:bCs/>
          <w:color w:val="000000"/>
          <w:spacing w:val="4"/>
          <w:lang w:eastAsia="sl-SI"/>
        </w:rPr>
        <w:t xml:space="preserve">submitted application prior to </w:t>
      </w:r>
      <w:r w:rsidR="00F8646C" w:rsidRPr="00677934">
        <w:rPr>
          <w:rFonts w:ascii="Franklin Gothic Book" w:eastAsia="Times New Roman" w:hAnsi="Franklin Gothic Book" w:cs="Arial"/>
          <w:bCs/>
          <w:color w:val="000000"/>
          <w:spacing w:val="4"/>
          <w:lang w:eastAsia="sl-SI"/>
        </w:rPr>
        <w:t xml:space="preserve">quality </w:t>
      </w:r>
      <w:r w:rsidRPr="00677934">
        <w:rPr>
          <w:rFonts w:ascii="Franklin Gothic Book" w:eastAsia="Times New Roman" w:hAnsi="Franklin Gothic Book" w:cs="Arial"/>
          <w:bCs/>
          <w:color w:val="000000"/>
          <w:spacing w:val="4"/>
          <w:lang w:eastAsia="sl-SI"/>
        </w:rPr>
        <w:t xml:space="preserve">assessment </w:t>
      </w:r>
    </w:p>
    <w:p w14:paraId="537DBF77" w14:textId="5BF7C6DA" w:rsidR="00AB2319" w:rsidRPr="00756F11" w:rsidRDefault="00AB2319" w:rsidP="00F8646C">
      <w:pPr>
        <w:ind w:left="252"/>
        <w:jc w:val="both"/>
        <w:rPr>
          <w:rFonts w:ascii="Franklin Gothic Book" w:eastAsia="Times New Roman" w:hAnsi="Franklin Gothic Book" w:cs="Arial"/>
          <w:bCs/>
          <w:color w:val="000000"/>
          <w:spacing w:val="4"/>
          <w:highlight w:val="yellow"/>
          <w:lang w:eastAsia="sl-SI"/>
        </w:rPr>
      </w:pPr>
    </w:p>
    <w:bookmarkEnd w:id="1"/>
    <w:p w14:paraId="7345D0C7" w14:textId="6EA29E26" w:rsidR="00594D4C" w:rsidRPr="003C2827" w:rsidRDefault="00594D4C" w:rsidP="000E2179">
      <w:pPr>
        <w:rPr>
          <w:rFonts w:ascii="Franklin Gothic Book" w:hAnsi="Franklin Gothic Book"/>
        </w:rPr>
      </w:pPr>
    </w:p>
    <w:p w14:paraId="35CC57C8" w14:textId="488BE90B" w:rsidR="00505248" w:rsidRPr="003C2827" w:rsidRDefault="00594D4C" w:rsidP="000E2179">
      <w:pPr>
        <w:rPr>
          <w:rFonts w:ascii="Franklin Gothic Book" w:hAnsi="Franklin Gothic Book"/>
        </w:rPr>
      </w:pPr>
      <w:r w:rsidRPr="003C2827">
        <w:rPr>
          <w:rFonts w:ascii="Franklin Gothic Book" w:hAnsi="Franklin Gothic Book"/>
        </w:rPr>
        <w:t xml:space="preserve">To reach a high </w:t>
      </w:r>
      <w:r w:rsidR="00305332">
        <w:rPr>
          <w:rFonts w:ascii="Franklin Gothic Book" w:hAnsi="Franklin Gothic Book"/>
        </w:rPr>
        <w:t xml:space="preserve">level of </w:t>
      </w:r>
      <w:r w:rsidRPr="003C2827">
        <w:rPr>
          <w:rFonts w:ascii="Franklin Gothic Book" w:hAnsi="Franklin Gothic Book"/>
        </w:rPr>
        <w:t xml:space="preserve">harmonisation, the HIT tools should be used as much as possible as they are. </w:t>
      </w:r>
      <w:r w:rsidR="00505248" w:rsidRPr="003C2827">
        <w:rPr>
          <w:rFonts w:ascii="Franklin Gothic Book" w:hAnsi="Franklin Gothic Book"/>
        </w:rPr>
        <w:t xml:space="preserve">The tools </w:t>
      </w:r>
      <w:r w:rsidR="00305332">
        <w:rPr>
          <w:rFonts w:ascii="Franklin Gothic Book" w:hAnsi="Franklin Gothic Book"/>
        </w:rPr>
        <w:t>have been</w:t>
      </w:r>
      <w:r w:rsidR="00505248" w:rsidRPr="003C2827">
        <w:rPr>
          <w:rFonts w:ascii="Franklin Gothic Book" w:hAnsi="Franklin Gothic Book"/>
        </w:rPr>
        <w:t xml:space="preserve"> designed based on </w:t>
      </w:r>
      <w:r w:rsidR="00305332">
        <w:rPr>
          <w:rFonts w:ascii="Franklin Gothic Book" w:hAnsi="Franklin Gothic Book"/>
        </w:rPr>
        <w:t>an</w:t>
      </w:r>
      <w:r w:rsidR="00505248" w:rsidRPr="003C2827">
        <w:rPr>
          <w:rFonts w:ascii="Franklin Gothic Book" w:hAnsi="Franklin Gothic Book"/>
        </w:rPr>
        <w:t xml:space="preserve"> agreed structure that avoids</w:t>
      </w:r>
      <w:r w:rsidR="00A614DC" w:rsidRPr="003C2827">
        <w:rPr>
          <w:rFonts w:ascii="Franklin Gothic Book" w:hAnsi="Franklin Gothic Book"/>
        </w:rPr>
        <w:t xml:space="preserve"> asking for similar information in different contexts.</w:t>
      </w:r>
      <w:r w:rsidR="00505248" w:rsidRPr="003C2827">
        <w:rPr>
          <w:rFonts w:ascii="Franklin Gothic Book" w:hAnsi="Franklin Gothic Book"/>
        </w:rPr>
        <w:t xml:space="preserve">  </w:t>
      </w:r>
    </w:p>
    <w:p w14:paraId="61A697DE" w14:textId="77777777" w:rsidR="00505248" w:rsidRPr="003C2827" w:rsidRDefault="00505248" w:rsidP="000E2179">
      <w:pPr>
        <w:rPr>
          <w:rFonts w:ascii="Franklin Gothic Book" w:eastAsia="Times New Roman" w:hAnsi="Franklin Gothic Book" w:cs="Arial"/>
          <w:bCs/>
          <w:color w:val="000000"/>
          <w:spacing w:val="4"/>
          <w:lang w:eastAsia="sl-SI"/>
        </w:rPr>
      </w:pPr>
    </w:p>
    <w:p w14:paraId="5867650B" w14:textId="61EA5CA9" w:rsidR="00594D4C" w:rsidRPr="003C2827" w:rsidRDefault="00594D4C" w:rsidP="000E2179">
      <w:pPr>
        <w:rPr>
          <w:rFonts w:ascii="Franklin Gothic Book" w:hAnsi="Franklin Gothic Book"/>
        </w:rPr>
      </w:pPr>
      <w:r w:rsidRPr="003C2827">
        <w:rPr>
          <w:rFonts w:ascii="Franklin Gothic Book" w:eastAsia="Times New Roman" w:hAnsi="Franklin Gothic Book" w:cs="Arial"/>
          <w:bCs/>
          <w:color w:val="000000"/>
          <w:spacing w:val="4"/>
          <w:lang w:eastAsia="sl-SI"/>
        </w:rPr>
        <w:t>If needed, the</w:t>
      </w:r>
      <w:r w:rsidR="00305332">
        <w:rPr>
          <w:rFonts w:ascii="Franklin Gothic Book" w:eastAsia="Times New Roman" w:hAnsi="Franklin Gothic Book" w:cs="Arial"/>
          <w:bCs/>
          <w:color w:val="000000"/>
          <w:spacing w:val="4"/>
          <w:lang w:eastAsia="sl-SI"/>
        </w:rPr>
        <w:t xml:space="preserve"> following</w:t>
      </w:r>
      <w:r w:rsidRPr="003C2827">
        <w:rPr>
          <w:rFonts w:ascii="Franklin Gothic Book" w:eastAsia="Times New Roman" w:hAnsi="Franklin Gothic Book" w:cs="Arial"/>
          <w:bCs/>
          <w:color w:val="000000"/>
          <w:spacing w:val="4"/>
          <w:lang w:eastAsia="sl-SI"/>
        </w:rPr>
        <w:t xml:space="preserve"> flexibility principles can be applied:</w:t>
      </w:r>
    </w:p>
    <w:p w14:paraId="76EF22C4" w14:textId="787915FE" w:rsidR="00594D4C" w:rsidRPr="003C2827" w:rsidRDefault="004620DA"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It is p</w:t>
      </w:r>
      <w:r w:rsidR="00594D4C" w:rsidRPr="003C2827">
        <w:rPr>
          <w:rFonts w:ascii="Franklin Gothic Book" w:eastAsia="Times New Roman" w:hAnsi="Franklin Gothic Book" w:cs="Arial"/>
          <w:bCs/>
          <w:color w:val="000000"/>
          <w:spacing w:val="4"/>
          <w:lang w:eastAsia="sl-SI"/>
        </w:rPr>
        <w:t>ossible to change the order of main parts or questions within each part</w:t>
      </w:r>
      <w:r w:rsidR="00CF36C8" w:rsidRPr="003C2827">
        <w:rPr>
          <w:rFonts w:ascii="Franklin Gothic Book" w:eastAsia="Times New Roman" w:hAnsi="Franklin Gothic Book" w:cs="Arial"/>
          <w:bCs/>
          <w:color w:val="000000"/>
          <w:spacing w:val="4"/>
          <w:lang w:eastAsia="sl-SI"/>
        </w:rPr>
        <w:t>.</w:t>
      </w:r>
    </w:p>
    <w:p w14:paraId="69D7164A" w14:textId="3F39599A"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Changes that don't disrupt</w:t>
      </w:r>
      <w:r w:rsidR="001E3B29" w:rsidRPr="003C2827">
        <w:rPr>
          <w:rFonts w:ascii="Franklin Gothic Book" w:eastAsia="Times New Roman" w:hAnsi="Franklin Gothic Book" w:cs="Arial"/>
          <w:bCs/>
          <w:color w:val="000000"/>
          <w:spacing w:val="4"/>
          <w:lang w:eastAsia="sl-SI"/>
        </w:rPr>
        <w:t xml:space="preserve"> the main logic of sections/</w:t>
      </w:r>
      <w:r w:rsidRPr="003C2827">
        <w:rPr>
          <w:rFonts w:ascii="Franklin Gothic Book" w:eastAsia="Times New Roman" w:hAnsi="Franklin Gothic Book" w:cs="Arial"/>
          <w:bCs/>
          <w:color w:val="000000"/>
          <w:spacing w:val="4"/>
          <w:lang w:eastAsia="sl-SI"/>
        </w:rPr>
        <w:t>questions are possible</w:t>
      </w:r>
      <w:r w:rsidR="00CF36C8" w:rsidRPr="003C2827">
        <w:rPr>
          <w:rFonts w:ascii="Franklin Gothic Book" w:eastAsia="Times New Roman" w:hAnsi="Franklin Gothic Book" w:cs="Arial"/>
          <w:bCs/>
          <w:color w:val="000000"/>
          <w:spacing w:val="4"/>
          <w:lang w:eastAsia="sl-SI"/>
        </w:rPr>
        <w:t>.</w:t>
      </w:r>
      <w:r w:rsidR="00505248" w:rsidRPr="003C2827">
        <w:rPr>
          <w:rFonts w:ascii="Franklin Gothic Book" w:eastAsia="Times New Roman" w:hAnsi="Franklin Gothic Book" w:cs="Arial"/>
          <w:bCs/>
          <w:color w:val="000000"/>
          <w:spacing w:val="4"/>
          <w:lang w:eastAsia="sl-SI"/>
        </w:rPr>
        <w:t xml:space="preserve"> The logic can be disrupted when one change influences some other part(s) of the tool.</w:t>
      </w:r>
    </w:p>
    <w:p w14:paraId="7B7F0EDD" w14:textId="0EFA9F6B"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Optional questions (in yellow) can be left out partially or in full. </w:t>
      </w:r>
    </w:p>
    <w:p w14:paraId="3FC27B4D" w14:textId="77777777" w:rsidR="00594D4C"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All overview tables can be customised. These are tables that take data from different fields to present this data in different combinations.</w:t>
      </w:r>
    </w:p>
    <w:p w14:paraId="51C323D1" w14:textId="77777777" w:rsidR="00CF36C8" w:rsidRPr="003C2827" w:rsidRDefault="00594D4C"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Multiple languages are possible by adding fields to enter the text in other languages</w:t>
      </w:r>
      <w:r w:rsidR="00CF36C8" w:rsidRPr="003C2827">
        <w:rPr>
          <w:rFonts w:ascii="Franklin Gothic Book" w:eastAsia="Times New Roman" w:hAnsi="Franklin Gothic Book" w:cs="Arial"/>
          <w:bCs/>
          <w:color w:val="000000"/>
          <w:spacing w:val="4"/>
          <w:lang w:eastAsia="sl-SI"/>
        </w:rPr>
        <w:t>.</w:t>
      </w:r>
    </w:p>
    <w:p w14:paraId="5F88B412" w14:textId="235DD613" w:rsidR="00594D4C" w:rsidRDefault="00CF36C8" w:rsidP="00594D4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hAnsi="Franklin Gothic Book"/>
        </w:rPr>
        <w:t xml:space="preserve">Maximum length of text for answers will be decided by programmes because </w:t>
      </w:r>
      <w:r w:rsidR="00305332">
        <w:rPr>
          <w:rFonts w:ascii="Franklin Gothic Book" w:hAnsi="Franklin Gothic Book"/>
        </w:rPr>
        <w:t>this</w:t>
      </w:r>
      <w:r w:rsidRPr="003C2827">
        <w:rPr>
          <w:rFonts w:ascii="Franklin Gothic Book" w:hAnsi="Franklin Gothic Book"/>
        </w:rPr>
        <w:t xml:space="preserve"> depends on technical options in the</w:t>
      </w:r>
      <w:r w:rsidR="004620DA" w:rsidRPr="003C2827">
        <w:rPr>
          <w:rFonts w:ascii="Franklin Gothic Book" w:hAnsi="Franklin Gothic Book"/>
        </w:rPr>
        <w:t>ir</w:t>
      </w:r>
      <w:r w:rsidRPr="003C2827">
        <w:rPr>
          <w:rFonts w:ascii="Franklin Gothic Book" w:hAnsi="Franklin Gothic Book"/>
        </w:rPr>
        <w:t xml:space="preserve"> online monitoring system. Some recommendation</w:t>
      </w:r>
      <w:r w:rsidR="004620DA" w:rsidRPr="003C2827">
        <w:rPr>
          <w:rFonts w:ascii="Franklin Gothic Book" w:hAnsi="Franklin Gothic Book"/>
        </w:rPr>
        <w:t>s are</w:t>
      </w:r>
      <w:r w:rsidRPr="003C2827">
        <w:rPr>
          <w:rFonts w:ascii="Franklin Gothic Book" w:hAnsi="Franklin Gothic Book"/>
        </w:rPr>
        <w:t xml:space="preserve"> given</w:t>
      </w:r>
      <w:ins w:id="3" w:author="Linda Jane Ring" w:date="2022-02-11T12:01:00Z">
        <w:r w:rsidR="00305332">
          <w:rPr>
            <w:rFonts w:ascii="Franklin Gothic Book" w:hAnsi="Franklin Gothic Book"/>
          </w:rPr>
          <w:t>,</w:t>
        </w:r>
      </w:ins>
      <w:r w:rsidRPr="003C2827">
        <w:rPr>
          <w:rFonts w:ascii="Franklin Gothic Book" w:hAnsi="Franklin Gothic Book"/>
        </w:rPr>
        <w:t xml:space="preserve"> where relevant. </w:t>
      </w:r>
      <w:r w:rsidR="00594D4C" w:rsidRPr="003C2827">
        <w:rPr>
          <w:rFonts w:ascii="Franklin Gothic Book" w:eastAsia="Times New Roman" w:hAnsi="Franklin Gothic Book" w:cs="Arial"/>
          <w:bCs/>
          <w:color w:val="000000"/>
          <w:spacing w:val="4"/>
          <w:lang w:eastAsia="sl-SI"/>
        </w:rPr>
        <w:t xml:space="preserve"> </w:t>
      </w:r>
    </w:p>
    <w:p w14:paraId="4E2ABEF5" w14:textId="58EC8D40" w:rsidR="00756F11" w:rsidRDefault="00756F11" w:rsidP="00756F11">
      <w:pPr>
        <w:jc w:val="both"/>
        <w:rPr>
          <w:rFonts w:ascii="Franklin Gothic Book" w:eastAsia="Times New Roman" w:hAnsi="Franklin Gothic Book" w:cs="Arial"/>
          <w:bCs/>
          <w:color w:val="000000"/>
          <w:spacing w:val="4"/>
          <w:lang w:eastAsia="sl-SI"/>
        </w:rPr>
      </w:pPr>
    </w:p>
    <w:p w14:paraId="3684D3DE" w14:textId="77777777" w:rsidR="00756F11" w:rsidRPr="00710515" w:rsidRDefault="00756F11" w:rsidP="00756F11">
      <w:pPr>
        <w:rPr>
          <w:rFonts w:ascii="Franklin Gothic Demi" w:hAnsi="Franklin Gothic Demi" w:cs="Arial"/>
          <w:bCs/>
          <w:color w:val="003399"/>
        </w:rPr>
      </w:pPr>
      <w:r w:rsidRPr="00710515">
        <w:rPr>
          <w:rFonts w:ascii="Franklin Gothic Demi" w:hAnsi="Franklin Gothic Demi" w:cs="Arial"/>
          <w:bCs/>
          <w:color w:val="003399"/>
        </w:rPr>
        <w:t>Guidance:</w:t>
      </w:r>
    </w:p>
    <w:p w14:paraId="20C0ADD0" w14:textId="105FB1F3" w:rsidR="00756F11" w:rsidRPr="00710515" w:rsidRDefault="00756F11" w:rsidP="00756F11">
      <w:pPr>
        <w:pStyle w:val="Listeafsnit"/>
        <w:numPr>
          <w:ilvl w:val="0"/>
          <w:numId w:val="43"/>
        </w:numPr>
        <w:contextualSpacing w:val="0"/>
        <w:rPr>
          <w:rFonts w:ascii="Franklin Gothic Book" w:hAnsi="Franklin Gothic Book" w:cs="Arial"/>
          <w:bCs/>
          <w:color w:val="003399"/>
        </w:rPr>
      </w:pPr>
      <w:r w:rsidRPr="00710515">
        <w:rPr>
          <w:rFonts w:ascii="Franklin Gothic Book" w:hAnsi="Franklin Gothic Book" w:cs="Arial"/>
          <w:bCs/>
          <w:color w:val="003399"/>
        </w:rPr>
        <w:t xml:space="preserve">It is not possible to harmonise the checks listed in this document because of </w:t>
      </w:r>
      <w:r w:rsidR="00F11ECB">
        <w:rPr>
          <w:rFonts w:ascii="Franklin Gothic Book" w:hAnsi="Franklin Gothic Book" w:cs="Arial"/>
          <w:bCs/>
          <w:color w:val="003399"/>
        </w:rPr>
        <w:t xml:space="preserve">the </w:t>
      </w:r>
      <w:r w:rsidRPr="00710515">
        <w:rPr>
          <w:rFonts w:ascii="Franklin Gothic Book" w:hAnsi="Franklin Gothic Book" w:cs="Arial"/>
          <w:bCs/>
          <w:color w:val="003399"/>
        </w:rPr>
        <w:t xml:space="preserve">different programme requirements and monitoring systems used. </w:t>
      </w:r>
    </w:p>
    <w:p w14:paraId="1AD8C6F4" w14:textId="77777777" w:rsidR="00756F11" w:rsidRPr="00710515" w:rsidRDefault="00756F11" w:rsidP="00756F11">
      <w:pPr>
        <w:pStyle w:val="Listeafsnit"/>
        <w:numPr>
          <w:ilvl w:val="0"/>
          <w:numId w:val="43"/>
        </w:numPr>
        <w:contextualSpacing w:val="0"/>
        <w:rPr>
          <w:rFonts w:ascii="Franklin Gothic Book" w:hAnsi="Franklin Gothic Book" w:cs="Arial"/>
          <w:bCs/>
          <w:color w:val="003399"/>
        </w:rPr>
      </w:pPr>
      <w:r w:rsidRPr="00710515">
        <w:rPr>
          <w:rFonts w:ascii="Franklin Gothic Book" w:hAnsi="Franklin Gothic Book" w:cs="Arial"/>
          <w:bCs/>
          <w:color w:val="003399"/>
        </w:rPr>
        <w:t>It is a list of possible checks that the programme can choose from as needed.</w:t>
      </w:r>
    </w:p>
    <w:p w14:paraId="09552F93" w14:textId="77777777" w:rsidR="00756F11" w:rsidRPr="00710515" w:rsidRDefault="00756F11" w:rsidP="00756F11">
      <w:pPr>
        <w:pStyle w:val="Listeafsnit"/>
        <w:numPr>
          <w:ilvl w:val="0"/>
          <w:numId w:val="43"/>
        </w:numPr>
        <w:contextualSpacing w:val="0"/>
        <w:rPr>
          <w:rFonts w:ascii="Franklin Gothic Book" w:hAnsi="Franklin Gothic Book" w:cs="Arial"/>
          <w:bCs/>
          <w:color w:val="003399"/>
        </w:rPr>
      </w:pPr>
      <w:r w:rsidRPr="00710515">
        <w:rPr>
          <w:rFonts w:ascii="Franklin Gothic Book" w:hAnsi="Franklin Gothic Book" w:cs="Arial"/>
          <w:bCs/>
          <w:color w:val="003399"/>
        </w:rPr>
        <w:t>It includes only yes/no questions where a no means an automatic rejection of the project. If something can be "corrected" during the negotiations, it should not be on this list. For example, an ineligible partner doesn't necessarily mean that the project cannot be implemented if this partner is excluded.</w:t>
      </w:r>
    </w:p>
    <w:p w14:paraId="240EBEF8" w14:textId="006C90DD" w:rsidR="00756F11" w:rsidRPr="00710515" w:rsidRDefault="00756F11" w:rsidP="00756F11">
      <w:pPr>
        <w:pStyle w:val="Listeafsnit"/>
        <w:numPr>
          <w:ilvl w:val="0"/>
          <w:numId w:val="43"/>
        </w:numPr>
        <w:contextualSpacing w:val="0"/>
        <w:rPr>
          <w:rFonts w:ascii="Franklin Gothic Book" w:hAnsi="Franklin Gothic Book" w:cs="Arial"/>
          <w:bCs/>
          <w:color w:val="003399"/>
        </w:rPr>
      </w:pPr>
      <w:r w:rsidRPr="00710515">
        <w:rPr>
          <w:rFonts w:ascii="Franklin Gothic Book" w:hAnsi="Franklin Gothic Book" w:cs="Arial"/>
          <w:bCs/>
          <w:color w:val="003399"/>
        </w:rPr>
        <w:t>I</w:t>
      </w:r>
      <w:r w:rsidR="00F11ECB">
        <w:rPr>
          <w:rFonts w:ascii="Franklin Gothic Book" w:hAnsi="Franklin Gothic Book" w:cs="Arial"/>
          <w:bCs/>
          <w:color w:val="003399"/>
        </w:rPr>
        <w:t>f</w:t>
      </w:r>
      <w:r w:rsidRPr="00710515">
        <w:rPr>
          <w:rFonts w:ascii="Franklin Gothic Book" w:hAnsi="Franklin Gothic Book" w:cs="Arial"/>
          <w:bCs/>
          <w:color w:val="003399"/>
        </w:rPr>
        <w:t xml:space="preserve"> the checklist is </w:t>
      </w:r>
      <w:r w:rsidR="00F11ECB">
        <w:rPr>
          <w:rFonts w:ascii="Franklin Gothic Book" w:hAnsi="Franklin Gothic Book" w:cs="Arial"/>
          <w:bCs/>
          <w:color w:val="003399"/>
        </w:rPr>
        <w:t xml:space="preserve">to be </w:t>
      </w:r>
      <w:r w:rsidRPr="00710515">
        <w:rPr>
          <w:rFonts w:ascii="Franklin Gothic Book" w:hAnsi="Franklin Gothic Book" w:cs="Arial"/>
          <w:bCs/>
          <w:color w:val="003399"/>
        </w:rPr>
        <w:t>used outside the monitoring system, you will need to add some project identification information</w:t>
      </w:r>
      <w:r w:rsidR="00F11ECB">
        <w:rPr>
          <w:rFonts w:ascii="Franklin Gothic Book" w:hAnsi="Franklin Gothic Book" w:cs="Arial"/>
          <w:bCs/>
          <w:color w:val="003399"/>
        </w:rPr>
        <w:t>;</w:t>
      </w:r>
      <w:r w:rsidR="00E443F2">
        <w:rPr>
          <w:rFonts w:ascii="Franklin Gothic Book" w:hAnsi="Franklin Gothic Book" w:cs="Arial"/>
          <w:bCs/>
          <w:color w:val="003399"/>
        </w:rPr>
        <w:t xml:space="preserve"> </w:t>
      </w:r>
      <w:r w:rsidRPr="00710515">
        <w:rPr>
          <w:rFonts w:ascii="Franklin Gothic Book" w:hAnsi="Franklin Gothic Book" w:cs="Arial"/>
          <w:bCs/>
          <w:color w:val="003399"/>
        </w:rPr>
        <w:t>e.g.</w:t>
      </w:r>
      <w:r w:rsidR="00F11ECB">
        <w:rPr>
          <w:rFonts w:ascii="Franklin Gothic Book" w:hAnsi="Franklin Gothic Book" w:cs="Arial"/>
          <w:bCs/>
          <w:color w:val="003399"/>
        </w:rPr>
        <w:t>,</w:t>
      </w:r>
      <w:r w:rsidRPr="00710515">
        <w:rPr>
          <w:rFonts w:ascii="Franklin Gothic Book" w:hAnsi="Franklin Gothic Book" w:cs="Arial"/>
          <w:bCs/>
          <w:color w:val="003399"/>
        </w:rPr>
        <w:t xml:space="preserve"> title, acronym, ID number, lead partner, etc.</w:t>
      </w:r>
    </w:p>
    <w:p w14:paraId="64C0FC25" w14:textId="1E89BA92" w:rsidR="00756F11" w:rsidRDefault="00756F11" w:rsidP="00756F11">
      <w:pPr>
        <w:pStyle w:val="Listeafsnit"/>
        <w:numPr>
          <w:ilvl w:val="0"/>
          <w:numId w:val="43"/>
        </w:numPr>
        <w:contextualSpacing w:val="0"/>
        <w:rPr>
          <w:rFonts w:ascii="Franklin Gothic Book" w:hAnsi="Franklin Gothic Book" w:cs="Arial"/>
          <w:bCs/>
          <w:color w:val="003399"/>
        </w:rPr>
      </w:pPr>
      <w:r w:rsidRPr="00710515">
        <w:rPr>
          <w:rFonts w:ascii="Franklin Gothic Book" w:hAnsi="Franklin Gothic Book" w:cs="Arial"/>
          <w:bCs/>
          <w:color w:val="003399"/>
        </w:rPr>
        <w:t xml:space="preserve">These checks will probably not be programmed in </w:t>
      </w:r>
      <w:r>
        <w:rPr>
          <w:rFonts w:ascii="Franklin Gothic Book" w:hAnsi="Franklin Gothic Book" w:cs="Arial"/>
          <w:bCs/>
          <w:color w:val="003399"/>
        </w:rPr>
        <w:t>Jems</w:t>
      </w:r>
      <w:r w:rsidRPr="00710515">
        <w:rPr>
          <w:rFonts w:ascii="Franklin Gothic Book" w:hAnsi="Franklin Gothic Book" w:cs="Arial"/>
          <w:bCs/>
          <w:color w:val="003399"/>
        </w:rPr>
        <w:t xml:space="preserve"> because they will be programme</w:t>
      </w:r>
      <w:r w:rsidR="00F11ECB">
        <w:rPr>
          <w:rFonts w:ascii="Franklin Gothic Book" w:hAnsi="Franklin Gothic Book" w:cs="Arial"/>
          <w:bCs/>
          <w:color w:val="003399"/>
        </w:rPr>
        <w:t>-</w:t>
      </w:r>
      <w:r w:rsidRPr="00710515">
        <w:rPr>
          <w:rFonts w:ascii="Franklin Gothic Book" w:hAnsi="Franklin Gothic Book" w:cs="Arial"/>
          <w:bCs/>
          <w:color w:val="003399"/>
        </w:rPr>
        <w:t xml:space="preserve"> specific. The programme needs to set up their own automatic checks and a checklist can be used for human checks. </w:t>
      </w:r>
    </w:p>
    <w:p w14:paraId="5A95FF4A" w14:textId="6785669C" w:rsidR="00756F11" w:rsidRPr="004D1F9C" w:rsidRDefault="00677934" w:rsidP="00756F11">
      <w:pPr>
        <w:pStyle w:val="Listeafsnit"/>
        <w:numPr>
          <w:ilvl w:val="0"/>
          <w:numId w:val="43"/>
        </w:numPr>
        <w:contextualSpacing w:val="0"/>
        <w:rPr>
          <w:rFonts w:ascii="Franklin Gothic Book" w:hAnsi="Franklin Gothic Book" w:cs="Arial"/>
          <w:bCs/>
          <w:color w:val="003399"/>
        </w:rPr>
      </w:pPr>
      <w:r>
        <w:rPr>
          <w:rFonts w:ascii="Franklin Gothic Book" w:hAnsi="Franklin Gothic Book" w:cs="Arial"/>
          <w:bCs/>
          <w:color w:val="003399"/>
        </w:rPr>
        <w:t>In Jems, i</w:t>
      </w:r>
      <w:r w:rsidR="00756F11" w:rsidRPr="004D1F9C">
        <w:rPr>
          <w:rFonts w:ascii="Franklin Gothic Book" w:hAnsi="Franklin Gothic Book" w:cs="Arial"/>
          <w:bCs/>
          <w:color w:val="003399"/>
        </w:rPr>
        <w:t xml:space="preserve">t should be possible to adapt the list of questions for each call. </w:t>
      </w:r>
    </w:p>
    <w:p w14:paraId="05F3BEB3" w14:textId="77777777" w:rsidR="00756F11" w:rsidRPr="003C2827" w:rsidRDefault="00756F11" w:rsidP="00756F11">
      <w:pPr>
        <w:jc w:val="both"/>
        <w:rPr>
          <w:rFonts w:ascii="Franklin Gothic Book" w:eastAsia="Times New Roman" w:hAnsi="Franklin Gothic Book" w:cs="Arial"/>
          <w:bCs/>
          <w:color w:val="000000"/>
          <w:spacing w:val="4"/>
          <w:lang w:eastAsia="sl-SI"/>
        </w:rPr>
      </w:pPr>
    </w:p>
    <w:p w14:paraId="7C18AA21" w14:textId="5943A43B" w:rsidR="00305DDB" w:rsidRPr="003C2827" w:rsidRDefault="00305DDB">
      <w:pPr>
        <w:rPr>
          <w:rFonts w:ascii="Franklin Gothic Book" w:hAnsi="Franklin Gothic Book"/>
        </w:rPr>
      </w:pPr>
    </w:p>
    <w:p w14:paraId="1300492C" w14:textId="77777777" w:rsidR="00305DDB" w:rsidRPr="003C2827" w:rsidRDefault="00305DDB">
      <w:pPr>
        <w:rPr>
          <w:rFonts w:ascii="Franklin Gothic Book" w:hAnsi="Franklin Gothic Book"/>
        </w:rPr>
      </w:pPr>
    </w:p>
    <w:p w14:paraId="7A6BAF12" w14:textId="6E502658" w:rsidR="00352DD1" w:rsidRPr="003C2827" w:rsidRDefault="00756F11" w:rsidP="00BC48F7">
      <w:pPr>
        <w:pStyle w:val="Overskrift6"/>
      </w:pPr>
      <w:r>
        <w:t>JS/ MA Checks</w:t>
      </w:r>
    </w:p>
    <w:p w14:paraId="3B77FA8E" w14:textId="57FCE84A" w:rsidR="00352DD1" w:rsidRPr="003C2827" w:rsidRDefault="00352DD1">
      <w:pPr>
        <w:rPr>
          <w:rFonts w:ascii="Franklin Gothic Book" w:hAnsi="Franklin Gothic Book"/>
        </w:rPr>
      </w:pPr>
    </w:p>
    <w:p w14:paraId="064DCFE8" w14:textId="77777777" w:rsidR="000E2179" w:rsidRPr="003C2827" w:rsidRDefault="000E2179" w:rsidP="000E2179">
      <w:pPr>
        <w:rPr>
          <w:rFonts w:ascii="Franklin Gothic Book" w:hAnsi="Franklin Gothic Book"/>
          <w:color w:val="003399"/>
        </w:rPr>
      </w:pPr>
      <w:r w:rsidRPr="003C2827">
        <w:rPr>
          <w:rFonts w:ascii="Franklin Gothic Book" w:hAnsi="Franklin Gothic Book"/>
          <w:color w:val="003399"/>
        </w:rPr>
        <w:t>Purpose and logic:</w:t>
      </w:r>
    </w:p>
    <w:p w14:paraId="7B083E60" w14:textId="19C4FB52" w:rsidR="000E2179" w:rsidRPr="003C2827" w:rsidRDefault="00756F11" w:rsidP="000E2179">
      <w:pPr>
        <w:pStyle w:val="Listeafsnit"/>
        <w:numPr>
          <w:ilvl w:val="0"/>
          <w:numId w:val="2"/>
        </w:numPr>
        <w:rPr>
          <w:rFonts w:ascii="Franklin Gothic Book" w:hAnsi="Franklin Gothic Book"/>
          <w:color w:val="003399"/>
        </w:rPr>
      </w:pPr>
      <w:r w:rsidRPr="000969C3">
        <w:rPr>
          <w:rFonts w:ascii="Franklin Gothic Book" w:hAnsi="Franklin Gothic Book" w:cs="Arial"/>
          <w:bCs/>
          <w:color w:val="003399"/>
        </w:rPr>
        <w:t xml:space="preserve">These are the checks that have to be done </w:t>
      </w:r>
      <w:r w:rsidR="00F11ECB">
        <w:rPr>
          <w:rFonts w:ascii="Franklin Gothic Book" w:hAnsi="Franklin Gothic Book" w:cs="Arial"/>
          <w:bCs/>
          <w:color w:val="003399"/>
        </w:rPr>
        <w:t xml:space="preserve">manually </w:t>
      </w:r>
      <w:r w:rsidRPr="000969C3">
        <w:rPr>
          <w:rFonts w:ascii="Franklin Gothic Book" w:hAnsi="Franklin Gothic Book" w:cs="Arial"/>
          <w:bCs/>
          <w:color w:val="003399"/>
        </w:rPr>
        <w:t>by somebody because they can't be automatic.</w:t>
      </w:r>
    </w:p>
    <w:p w14:paraId="72877BA6" w14:textId="2D62283B" w:rsidR="000E2179" w:rsidRPr="003C2827" w:rsidRDefault="000E2179">
      <w:pPr>
        <w:rPr>
          <w:rFonts w:ascii="Franklin Gothic Book" w:hAnsi="Franklin Gothic Book"/>
          <w:color w:val="003399"/>
        </w:rPr>
      </w:pPr>
      <w:r w:rsidRPr="003C2827">
        <w:rPr>
          <w:rFonts w:ascii="Franklin Gothic Book" w:hAnsi="Franklin Gothic Book"/>
          <w:color w:val="003399"/>
        </w:rPr>
        <w:t>-----------------------------------------------------------------------------</w:t>
      </w:r>
    </w:p>
    <w:p w14:paraId="529F79C7" w14:textId="77777777" w:rsidR="000E2179" w:rsidRPr="003C2827" w:rsidRDefault="000E2179">
      <w:pPr>
        <w:rPr>
          <w:rFonts w:ascii="Franklin Gothic Book" w:hAnsi="Franklin Gothic Book"/>
        </w:rPr>
      </w:pPr>
    </w:p>
    <w:p w14:paraId="4AE7CA10" w14:textId="77777777" w:rsidR="00BC48F7" w:rsidRPr="003C2827" w:rsidRDefault="00BC48F7">
      <w:pPr>
        <w:rPr>
          <w:rFonts w:ascii="Franklin Gothic Book" w:hAnsi="Franklin Gothic Book"/>
        </w:rPr>
      </w:pPr>
    </w:p>
    <w:p w14:paraId="393FA360" w14:textId="77777777" w:rsidR="00BC48F7" w:rsidRPr="003C2827" w:rsidRDefault="00BC48F7">
      <w:pPr>
        <w:rPr>
          <w:rFonts w:ascii="Franklin Gothic Book" w:hAnsi="Franklin Gothic Book"/>
        </w:rPr>
      </w:pPr>
    </w:p>
    <w:p w14:paraId="43C85357" w14:textId="3CA0CBEC" w:rsidR="00756F11" w:rsidRPr="000969C3" w:rsidRDefault="00756F11" w:rsidP="00756F11">
      <w:pPr>
        <w:pStyle w:val="Listeafsnit"/>
        <w:numPr>
          <w:ilvl w:val="0"/>
          <w:numId w:val="44"/>
        </w:numPr>
        <w:spacing w:after="90"/>
        <w:ind w:left="285" w:hanging="285"/>
        <w:contextualSpacing w:val="0"/>
        <w:rPr>
          <w:rFonts w:ascii="Franklin Gothic Book" w:hAnsi="Franklin Gothic Book" w:cs="Arial"/>
          <w:bCs/>
        </w:rPr>
      </w:pPr>
      <w:r w:rsidRPr="000969C3">
        <w:rPr>
          <w:rFonts w:ascii="Franklin Gothic Book" w:hAnsi="Franklin Gothic Book" w:cs="Arial"/>
        </w:rPr>
        <w:t>Obligatory annexes are attached to the application form</w:t>
      </w:r>
      <w:r w:rsidR="00F11ECB">
        <w:rPr>
          <w:rFonts w:ascii="Franklin Gothic Book" w:hAnsi="Franklin Gothic Book" w:cs="Arial"/>
        </w:rPr>
        <w:t>,</w:t>
      </w:r>
      <w:r w:rsidRPr="000969C3">
        <w:rPr>
          <w:rFonts w:ascii="Franklin Gothic Book" w:hAnsi="Franklin Gothic Book" w:cs="Arial"/>
        </w:rPr>
        <w:t xml:space="preserve"> where applicable. </w:t>
      </w:r>
    </w:p>
    <w:p w14:paraId="773211DC" w14:textId="417B14B7" w:rsidR="00756F11" w:rsidRPr="000969C3" w:rsidRDefault="00756F11" w:rsidP="00756F11">
      <w:pPr>
        <w:pStyle w:val="Listeafsnit"/>
        <w:numPr>
          <w:ilvl w:val="0"/>
          <w:numId w:val="44"/>
        </w:numPr>
        <w:spacing w:after="90"/>
        <w:ind w:left="285" w:hanging="285"/>
        <w:contextualSpacing w:val="0"/>
        <w:rPr>
          <w:rFonts w:ascii="Franklin Gothic Book" w:hAnsi="Franklin Gothic Book" w:cs="Arial"/>
          <w:bCs/>
        </w:rPr>
      </w:pPr>
      <w:r w:rsidRPr="000969C3">
        <w:rPr>
          <w:rFonts w:ascii="Franklin Gothic Book" w:hAnsi="Franklin Gothic Book" w:cs="Arial"/>
        </w:rPr>
        <w:t>Suppo</w:t>
      </w:r>
      <w:r>
        <w:rPr>
          <w:rFonts w:ascii="Franklin Gothic Book" w:hAnsi="Franklin Gothic Book" w:cs="Arial"/>
        </w:rPr>
        <w:t>rting documents (e.g.</w:t>
      </w:r>
      <w:r w:rsidR="00F11ECB">
        <w:rPr>
          <w:rFonts w:ascii="Franklin Gothic Book" w:hAnsi="Franklin Gothic Book" w:cs="Arial"/>
        </w:rPr>
        <w:t>,</w:t>
      </w:r>
      <w:r>
        <w:rPr>
          <w:rFonts w:ascii="Franklin Gothic Book" w:hAnsi="Franklin Gothic Book" w:cs="Arial"/>
        </w:rPr>
        <w:t xml:space="preserve"> technical </w:t>
      </w:r>
      <w:r w:rsidRPr="000969C3">
        <w:rPr>
          <w:rFonts w:ascii="Franklin Gothic Book" w:hAnsi="Franklin Gothic Book" w:cs="Arial"/>
        </w:rPr>
        <w:t>investment documentation) are attached</w:t>
      </w:r>
      <w:r w:rsidR="00F11ECB">
        <w:rPr>
          <w:rFonts w:ascii="Franklin Gothic Book" w:hAnsi="Franklin Gothic Book" w:cs="Arial"/>
        </w:rPr>
        <w:t>,</w:t>
      </w:r>
      <w:r w:rsidRPr="000969C3">
        <w:rPr>
          <w:rFonts w:ascii="Franklin Gothic Book" w:hAnsi="Franklin Gothic Book" w:cs="Arial"/>
        </w:rPr>
        <w:t xml:space="preserve"> where applicable.</w:t>
      </w:r>
    </w:p>
    <w:p w14:paraId="56E41C48" w14:textId="52F6FC23" w:rsidR="00756F11" w:rsidRPr="000969C3" w:rsidRDefault="00756F11" w:rsidP="00756F11">
      <w:pPr>
        <w:pStyle w:val="Listeafsnit"/>
        <w:numPr>
          <w:ilvl w:val="0"/>
          <w:numId w:val="44"/>
        </w:numPr>
        <w:spacing w:after="90"/>
        <w:ind w:left="285" w:hanging="285"/>
        <w:contextualSpacing w:val="0"/>
        <w:rPr>
          <w:rFonts w:ascii="Franklin Gothic Book" w:hAnsi="Franklin Gothic Book" w:cs="Arial"/>
        </w:rPr>
      </w:pPr>
      <w:r w:rsidRPr="000969C3">
        <w:rPr>
          <w:rFonts w:ascii="Franklin Gothic Book" w:hAnsi="Franklin Gothic Book" w:cs="Arial"/>
        </w:rPr>
        <w:t>The application form and its annexes are signed</w:t>
      </w:r>
      <w:r w:rsidR="00F11ECB">
        <w:rPr>
          <w:rFonts w:ascii="Franklin Gothic Book" w:hAnsi="Franklin Gothic Book" w:cs="Arial"/>
        </w:rPr>
        <w:t>,</w:t>
      </w:r>
      <w:r w:rsidRPr="000969C3">
        <w:rPr>
          <w:rFonts w:ascii="Franklin Gothic Book" w:hAnsi="Franklin Gothic Book" w:cs="Arial"/>
        </w:rPr>
        <w:t xml:space="preserve"> where necessary</w:t>
      </w:r>
      <w:r w:rsidR="00F11ECB">
        <w:rPr>
          <w:rFonts w:ascii="Franklin Gothic Book" w:hAnsi="Franklin Gothic Book" w:cs="Arial"/>
        </w:rPr>
        <w:t>,</w:t>
      </w:r>
      <w:r w:rsidRPr="000969C3">
        <w:rPr>
          <w:rFonts w:ascii="Franklin Gothic Book" w:hAnsi="Franklin Gothic Book" w:cs="Arial"/>
        </w:rPr>
        <w:t xml:space="preserve"> according to the programme rules.</w:t>
      </w:r>
    </w:p>
    <w:p w14:paraId="081DDDA3" w14:textId="3DE822EF" w:rsidR="00756F11" w:rsidRPr="000969C3" w:rsidRDefault="00756F11" w:rsidP="00756F11">
      <w:pPr>
        <w:pStyle w:val="Listeafsnit"/>
        <w:numPr>
          <w:ilvl w:val="0"/>
          <w:numId w:val="44"/>
        </w:numPr>
        <w:spacing w:after="90"/>
        <w:ind w:left="285" w:hanging="285"/>
        <w:contextualSpacing w:val="0"/>
        <w:rPr>
          <w:rFonts w:ascii="Franklin Gothic Book" w:hAnsi="Franklin Gothic Book" w:cs="Arial"/>
        </w:rPr>
      </w:pPr>
      <w:r w:rsidRPr="000969C3">
        <w:rPr>
          <w:rFonts w:ascii="Franklin Gothic Book" w:hAnsi="Franklin Gothic Book" w:cs="Arial"/>
        </w:rPr>
        <w:t xml:space="preserve">The application package is in the required language(s). </w:t>
      </w:r>
      <w:r>
        <w:rPr>
          <w:rFonts w:ascii="Franklin Gothic Book" w:hAnsi="Franklin Gothic Book" w:cs="Arial"/>
        </w:rPr>
        <w:t>If applicable, a</w:t>
      </w:r>
      <w:r w:rsidRPr="000969C3">
        <w:rPr>
          <w:rFonts w:ascii="Franklin Gothic Book" w:hAnsi="Franklin Gothic Book" w:cs="Arial"/>
        </w:rPr>
        <w:t>nnexes issue</w:t>
      </w:r>
      <w:r>
        <w:rPr>
          <w:rFonts w:ascii="Franklin Gothic Book" w:hAnsi="Franklin Gothic Book" w:cs="Arial"/>
        </w:rPr>
        <w:t>d</w:t>
      </w:r>
      <w:r w:rsidRPr="000969C3">
        <w:rPr>
          <w:rFonts w:ascii="Franklin Gothic Book" w:hAnsi="Franklin Gothic Book" w:cs="Arial"/>
        </w:rPr>
        <w:t xml:space="preserve"> by third parties</w:t>
      </w:r>
      <w:r>
        <w:rPr>
          <w:rFonts w:ascii="Franklin Gothic Book" w:hAnsi="Franklin Gothic Book" w:cs="Arial"/>
        </w:rPr>
        <w:t>,</w:t>
      </w:r>
      <w:r w:rsidRPr="000969C3">
        <w:rPr>
          <w:rFonts w:ascii="Franklin Gothic Book" w:hAnsi="Franklin Gothic Book" w:cs="Arial"/>
        </w:rPr>
        <w:t xml:space="preserve"> in other language</w:t>
      </w:r>
      <w:r w:rsidR="00F11ECB">
        <w:rPr>
          <w:rFonts w:ascii="Franklin Gothic Book" w:hAnsi="Franklin Gothic Book" w:cs="Arial"/>
        </w:rPr>
        <w:t>s</w:t>
      </w:r>
      <w:r w:rsidRPr="000969C3">
        <w:rPr>
          <w:rFonts w:ascii="Franklin Gothic Book" w:hAnsi="Franklin Gothic Book" w:cs="Arial"/>
        </w:rPr>
        <w:t xml:space="preserve"> than required</w:t>
      </w:r>
      <w:r>
        <w:rPr>
          <w:rFonts w:ascii="Franklin Gothic Book" w:hAnsi="Franklin Gothic Book" w:cs="Arial"/>
        </w:rPr>
        <w:t>,</w:t>
      </w:r>
      <w:r w:rsidRPr="000969C3">
        <w:rPr>
          <w:rFonts w:ascii="Franklin Gothic Book" w:hAnsi="Franklin Gothic Book" w:cs="Arial"/>
        </w:rPr>
        <w:t xml:space="preserve"> are accompanied by their translation.</w:t>
      </w:r>
    </w:p>
    <w:p w14:paraId="7CCC63C5" w14:textId="65F874F6" w:rsidR="00756F11" w:rsidRPr="000969C3" w:rsidRDefault="00756F11" w:rsidP="00756F11">
      <w:pPr>
        <w:pStyle w:val="Listeafsnit"/>
        <w:numPr>
          <w:ilvl w:val="0"/>
          <w:numId w:val="44"/>
        </w:numPr>
        <w:spacing w:after="90"/>
        <w:ind w:left="285" w:hanging="285"/>
        <w:contextualSpacing w:val="0"/>
        <w:rPr>
          <w:rFonts w:ascii="Franklin Gothic Book" w:hAnsi="Franklin Gothic Book" w:cs="Arial"/>
        </w:rPr>
      </w:pPr>
      <w:r w:rsidRPr="000969C3">
        <w:rPr>
          <w:rFonts w:ascii="Franklin Gothic Book" w:hAnsi="Franklin Gothic Book" w:cs="Arial"/>
        </w:rPr>
        <w:t>All applicable sections of the applicatio</w:t>
      </w:r>
      <w:r>
        <w:rPr>
          <w:rFonts w:ascii="Franklin Gothic Book" w:hAnsi="Franklin Gothic Book" w:cs="Arial"/>
        </w:rPr>
        <w:t>n form are correctly filled in. There is no incorrect informa</w:t>
      </w:r>
      <w:r w:rsidR="00677934">
        <w:rPr>
          <w:rFonts w:ascii="Franklin Gothic Book" w:hAnsi="Franklin Gothic Book" w:cs="Arial"/>
        </w:rPr>
        <w:t>tion</w:t>
      </w:r>
      <w:r w:rsidR="00F11ECB">
        <w:rPr>
          <w:rFonts w:ascii="Franklin Gothic Book" w:hAnsi="Franklin Gothic Book" w:cs="Arial"/>
        </w:rPr>
        <w:t>;</w:t>
      </w:r>
      <w:r w:rsidR="00677934">
        <w:rPr>
          <w:rFonts w:ascii="Franklin Gothic Book" w:hAnsi="Franklin Gothic Book" w:cs="Arial"/>
        </w:rPr>
        <w:t xml:space="preserve"> e.g.</w:t>
      </w:r>
      <w:r w:rsidR="00F11ECB">
        <w:rPr>
          <w:rFonts w:ascii="Franklin Gothic Book" w:hAnsi="Franklin Gothic Book" w:cs="Arial"/>
        </w:rPr>
        <w:t>,</w:t>
      </w:r>
      <w:r w:rsidR="00677934">
        <w:rPr>
          <w:rFonts w:ascii="Franklin Gothic Book" w:hAnsi="Franklin Gothic Book" w:cs="Arial"/>
        </w:rPr>
        <w:t xml:space="preserve"> "to be added later".</w:t>
      </w:r>
    </w:p>
    <w:p w14:paraId="481C6730" w14:textId="7F8BEBC7" w:rsidR="00756F11" w:rsidRPr="00A867E3" w:rsidRDefault="00756F11" w:rsidP="00756F11">
      <w:pPr>
        <w:pStyle w:val="Listeafsnit"/>
        <w:numPr>
          <w:ilvl w:val="0"/>
          <w:numId w:val="44"/>
        </w:numPr>
        <w:spacing w:after="90"/>
        <w:ind w:left="285" w:hanging="285"/>
        <w:contextualSpacing w:val="0"/>
        <w:rPr>
          <w:rFonts w:ascii="Franklin Gothic Book" w:hAnsi="Franklin Gothic Book" w:cs="Arial"/>
          <w:bCs/>
        </w:rPr>
      </w:pPr>
      <w:r w:rsidRPr="000969C3">
        <w:rPr>
          <w:rFonts w:ascii="Franklin Gothic Book" w:hAnsi="Franklin Gothic Book" w:cs="Arial"/>
        </w:rPr>
        <w:t xml:space="preserve">Information presented in </w:t>
      </w:r>
      <w:r>
        <w:rPr>
          <w:rFonts w:ascii="Franklin Gothic Book" w:hAnsi="Franklin Gothic Book" w:cs="Arial"/>
        </w:rPr>
        <w:t xml:space="preserve">the </w:t>
      </w:r>
      <w:r w:rsidRPr="000969C3">
        <w:rPr>
          <w:rFonts w:ascii="Franklin Gothic Book" w:hAnsi="Franklin Gothic Book" w:cs="Arial"/>
        </w:rPr>
        <w:t xml:space="preserve">application form and </w:t>
      </w:r>
      <w:r>
        <w:rPr>
          <w:rFonts w:ascii="Franklin Gothic Book" w:hAnsi="Franklin Gothic Book" w:cs="Arial"/>
        </w:rPr>
        <w:t>in annexes</w:t>
      </w:r>
      <w:r w:rsidRPr="000969C3">
        <w:rPr>
          <w:rFonts w:ascii="Franklin Gothic Book" w:hAnsi="Franklin Gothic Book" w:cs="Arial"/>
        </w:rPr>
        <w:t xml:space="preserve"> is consistent (e.g.</w:t>
      </w:r>
      <w:r w:rsidR="00F11ECB">
        <w:rPr>
          <w:rFonts w:ascii="Franklin Gothic Book" w:hAnsi="Franklin Gothic Book" w:cs="Arial"/>
        </w:rPr>
        <w:t>,</w:t>
      </w:r>
      <w:r w:rsidRPr="000969C3">
        <w:rPr>
          <w:rFonts w:ascii="Franklin Gothic Book" w:hAnsi="Franklin Gothic Book" w:cs="Arial"/>
        </w:rPr>
        <w:t xml:space="preserve"> co-financing amounts, partner names</w:t>
      </w:r>
      <w:r w:rsidR="00F11ECB">
        <w:rPr>
          <w:rFonts w:ascii="Franklin Gothic Book" w:hAnsi="Franklin Gothic Book" w:cs="Arial"/>
        </w:rPr>
        <w:t>,</w:t>
      </w:r>
      <w:r w:rsidRPr="000969C3">
        <w:rPr>
          <w:rFonts w:ascii="Franklin Gothic Book" w:hAnsi="Franklin Gothic Book" w:cs="Arial"/>
        </w:rPr>
        <w:t xml:space="preserve"> etc</w:t>
      </w:r>
      <w:r>
        <w:rPr>
          <w:rFonts w:ascii="Franklin Gothic Book" w:hAnsi="Franklin Gothic Book" w:cs="Arial"/>
        </w:rPr>
        <w:t>.</w:t>
      </w:r>
      <w:r w:rsidRPr="000969C3">
        <w:rPr>
          <w:rFonts w:ascii="Franklin Gothic Book" w:hAnsi="Franklin Gothic Book" w:cs="Arial"/>
        </w:rPr>
        <w:t>).</w:t>
      </w:r>
    </w:p>
    <w:p w14:paraId="76D0F616" w14:textId="59E06C82" w:rsidR="00A867E3" w:rsidRPr="000969C3" w:rsidRDefault="00A867E3" w:rsidP="00756F11">
      <w:pPr>
        <w:pStyle w:val="Listeafsnit"/>
        <w:numPr>
          <w:ilvl w:val="0"/>
          <w:numId w:val="44"/>
        </w:numPr>
        <w:spacing w:after="90"/>
        <w:ind w:left="285" w:hanging="285"/>
        <w:contextualSpacing w:val="0"/>
        <w:rPr>
          <w:rFonts w:ascii="Franklin Gothic Book" w:hAnsi="Franklin Gothic Book" w:cs="Arial"/>
          <w:bCs/>
        </w:rPr>
      </w:pPr>
      <w:r w:rsidRPr="006851B9">
        <w:rPr>
          <w:rFonts w:ascii="Franklin Gothic Book" w:hAnsi="Franklin Gothic Book" w:cs="Arial"/>
          <w:highlight w:val="yellow"/>
        </w:rPr>
        <w:t>The Lead Partner has selected two joint cooperation criteria (for OMR) or three cooperation criteria (for Interreg programmes).</w:t>
      </w:r>
      <w:r w:rsidR="006851B9" w:rsidRPr="006851B9">
        <w:rPr>
          <w:rFonts w:ascii="Franklin Gothic Book" w:hAnsi="Franklin Gothic Book" w:cs="Arial"/>
          <w:highlight w:val="yellow"/>
        </w:rPr>
        <w:t xml:space="preserve"> OPTIONAL</w:t>
      </w:r>
      <w:r>
        <w:rPr>
          <w:rFonts w:ascii="Franklin Gothic Book" w:hAnsi="Franklin Gothic Book" w:cs="Arial"/>
        </w:rPr>
        <w:t xml:space="preserve"> </w:t>
      </w:r>
    </w:p>
    <w:p w14:paraId="04AF8890" w14:textId="1F569EB9" w:rsidR="00756F11" w:rsidRPr="000969C3" w:rsidRDefault="00756F11" w:rsidP="00756F11">
      <w:pPr>
        <w:pStyle w:val="Listeafsnit"/>
        <w:numPr>
          <w:ilvl w:val="0"/>
          <w:numId w:val="44"/>
        </w:numPr>
        <w:spacing w:after="90"/>
        <w:ind w:left="285" w:hanging="285"/>
        <w:contextualSpacing w:val="0"/>
        <w:rPr>
          <w:rFonts w:ascii="Franklin Gothic Book" w:hAnsi="Franklin Gothic Book" w:cs="Arial"/>
        </w:rPr>
      </w:pPr>
      <w:r w:rsidRPr="000969C3">
        <w:rPr>
          <w:rFonts w:ascii="Franklin Gothic Book" w:hAnsi="Franklin Gothic Book" w:cs="Arial"/>
        </w:rPr>
        <w:t xml:space="preserve">The Lead partner is an eligible organisation. </w:t>
      </w:r>
      <w:r>
        <w:rPr>
          <w:rFonts w:ascii="Franklin Gothic Book" w:hAnsi="Franklin Gothic Book" w:cs="Arial"/>
        </w:rPr>
        <w:t>Programme to decide the rules</w:t>
      </w:r>
      <w:r w:rsidR="00F11ECB">
        <w:rPr>
          <w:rFonts w:ascii="Franklin Gothic Book" w:hAnsi="Franklin Gothic Book" w:cs="Arial"/>
        </w:rPr>
        <w:t>;</w:t>
      </w:r>
      <w:r>
        <w:rPr>
          <w:rFonts w:ascii="Franklin Gothic Book" w:hAnsi="Franklin Gothic Book" w:cs="Arial"/>
        </w:rPr>
        <w:t xml:space="preserve"> e.g.</w:t>
      </w:r>
      <w:r w:rsidR="00F11ECB">
        <w:rPr>
          <w:rFonts w:ascii="Franklin Gothic Book" w:hAnsi="Franklin Gothic Book" w:cs="Arial"/>
        </w:rPr>
        <w:t>,</w:t>
      </w:r>
      <w:r>
        <w:rPr>
          <w:rFonts w:ascii="Franklin Gothic Book" w:hAnsi="Franklin Gothic Book" w:cs="Arial"/>
        </w:rPr>
        <w:t xml:space="preserve"> le</w:t>
      </w:r>
      <w:r w:rsidRPr="000969C3">
        <w:rPr>
          <w:rFonts w:ascii="Franklin Gothic Book" w:hAnsi="Franklin Gothic Book" w:cs="Arial"/>
        </w:rPr>
        <w:t xml:space="preserve">gal status, territorial eligibility – area. </w:t>
      </w:r>
      <w:r w:rsidRPr="00C7490B">
        <w:rPr>
          <w:rFonts w:ascii="Franklin Gothic Book" w:hAnsi="Franklin Gothic Book" w:cs="Arial"/>
          <w:u w:val="single"/>
        </w:rPr>
        <w:t>Note:</w:t>
      </w:r>
      <w:r w:rsidRPr="000969C3">
        <w:rPr>
          <w:rFonts w:ascii="Franklin Gothic Book" w:hAnsi="Franklin Gothic Book" w:cs="Arial"/>
        </w:rPr>
        <w:t xml:space="preserve"> </w:t>
      </w:r>
      <w:r>
        <w:rPr>
          <w:rFonts w:ascii="Franklin Gothic Book" w:hAnsi="Franklin Gothic Book" w:cs="Arial"/>
        </w:rPr>
        <w:t xml:space="preserve">This check is separate from other partners because </w:t>
      </w:r>
      <w:r w:rsidRPr="000969C3">
        <w:rPr>
          <w:rFonts w:ascii="Franklin Gothic Book" w:hAnsi="Franklin Gothic Book" w:cs="Arial"/>
        </w:rPr>
        <w:t>LP has</w:t>
      </w:r>
      <w:r>
        <w:rPr>
          <w:rFonts w:ascii="Franklin Gothic Book" w:hAnsi="Franklin Gothic Book" w:cs="Arial"/>
        </w:rPr>
        <w:t xml:space="preserve"> more requirements than other</w:t>
      </w:r>
      <w:r w:rsidRPr="000969C3">
        <w:rPr>
          <w:rFonts w:ascii="Franklin Gothic Book" w:hAnsi="Franklin Gothic Book" w:cs="Arial"/>
        </w:rPr>
        <w:t xml:space="preserve"> partner</w:t>
      </w:r>
      <w:r>
        <w:rPr>
          <w:rFonts w:ascii="Franklin Gothic Book" w:hAnsi="Franklin Gothic Book" w:cs="Arial"/>
        </w:rPr>
        <w:t>s</w:t>
      </w:r>
      <w:r w:rsidRPr="000969C3">
        <w:rPr>
          <w:rFonts w:ascii="Franklin Gothic Book" w:hAnsi="Franklin Gothic Book" w:cs="Arial"/>
        </w:rPr>
        <w:t>.</w:t>
      </w:r>
      <w:r>
        <w:rPr>
          <w:rFonts w:ascii="Franklin Gothic Book" w:hAnsi="Franklin Gothic Book" w:cs="Arial"/>
        </w:rPr>
        <w:t xml:space="preserve"> Some checks can be automatic!</w:t>
      </w:r>
    </w:p>
    <w:p w14:paraId="5D16B3E8" w14:textId="4EA01E41" w:rsidR="00756F11" w:rsidRPr="00C7490B" w:rsidRDefault="00756F11" w:rsidP="00756F11">
      <w:pPr>
        <w:pStyle w:val="Listeafsnit"/>
        <w:numPr>
          <w:ilvl w:val="0"/>
          <w:numId w:val="44"/>
        </w:numPr>
        <w:spacing w:after="90"/>
        <w:ind w:left="285" w:hanging="285"/>
        <w:contextualSpacing w:val="0"/>
        <w:rPr>
          <w:rFonts w:ascii="Franklin Gothic Book" w:hAnsi="Franklin Gothic Book" w:cs="Arial"/>
        </w:rPr>
      </w:pPr>
      <w:r w:rsidRPr="00C7490B">
        <w:rPr>
          <w:rFonts w:ascii="Franklin Gothic Book" w:hAnsi="Franklin Gothic Book" w:cs="Arial"/>
        </w:rPr>
        <w:t xml:space="preserve">All project partners are eligible organisations. </w:t>
      </w:r>
      <w:r>
        <w:rPr>
          <w:rFonts w:ascii="Franklin Gothic Book" w:hAnsi="Franklin Gothic Book" w:cs="Arial"/>
        </w:rPr>
        <w:t>Programme to decide the rules</w:t>
      </w:r>
      <w:r w:rsidR="00F11ECB">
        <w:rPr>
          <w:rFonts w:ascii="Franklin Gothic Book" w:hAnsi="Franklin Gothic Book" w:cs="Arial"/>
        </w:rPr>
        <w:t>;</w:t>
      </w:r>
      <w:r>
        <w:rPr>
          <w:rFonts w:ascii="Franklin Gothic Book" w:hAnsi="Franklin Gothic Book" w:cs="Arial"/>
        </w:rPr>
        <w:t xml:space="preserve"> e.g.</w:t>
      </w:r>
      <w:r w:rsidR="00F11ECB">
        <w:rPr>
          <w:rFonts w:ascii="Franklin Gothic Book" w:hAnsi="Franklin Gothic Book" w:cs="Arial"/>
        </w:rPr>
        <w:t>,</w:t>
      </w:r>
      <w:r>
        <w:rPr>
          <w:rFonts w:ascii="Franklin Gothic Book" w:hAnsi="Franklin Gothic Book" w:cs="Arial"/>
        </w:rPr>
        <w:t xml:space="preserve"> le</w:t>
      </w:r>
      <w:r w:rsidRPr="000969C3">
        <w:rPr>
          <w:rFonts w:ascii="Franklin Gothic Book" w:hAnsi="Franklin Gothic Book" w:cs="Arial"/>
        </w:rPr>
        <w:t xml:space="preserve">gal status, territorial eligibility – area. </w:t>
      </w:r>
      <w:r w:rsidRPr="00C7490B">
        <w:rPr>
          <w:rFonts w:ascii="Franklin Gothic Book" w:hAnsi="Franklin Gothic Book" w:cs="Arial"/>
          <w:u w:val="single"/>
        </w:rPr>
        <w:t>Note:</w:t>
      </w:r>
      <w:r w:rsidRPr="000969C3">
        <w:rPr>
          <w:rFonts w:ascii="Franklin Gothic Book" w:hAnsi="Franklin Gothic Book" w:cs="Arial"/>
        </w:rPr>
        <w:t xml:space="preserve"> </w:t>
      </w:r>
      <w:r>
        <w:rPr>
          <w:rFonts w:ascii="Franklin Gothic Book" w:hAnsi="Franklin Gothic Book" w:cs="Arial"/>
        </w:rPr>
        <w:t>Some checks can be automatic!</w:t>
      </w:r>
    </w:p>
    <w:p w14:paraId="4B00C2F1" w14:textId="77777777" w:rsidR="00756F11" w:rsidRDefault="00756F11" w:rsidP="00756F11">
      <w:pPr>
        <w:pStyle w:val="Overskrift1"/>
        <w:spacing w:after="0"/>
        <w:rPr>
          <w:rFonts w:ascii="Franklin Gothic Demi" w:hAnsi="Franklin Gothic Demi"/>
          <w:b/>
          <w:sz w:val="24"/>
          <w:szCs w:val="24"/>
        </w:rPr>
      </w:pPr>
    </w:p>
    <w:p w14:paraId="77437475" w14:textId="77777777" w:rsidR="00756F11" w:rsidRPr="00615610" w:rsidRDefault="00756F11" w:rsidP="00756F11">
      <w:pPr>
        <w:rPr>
          <w:rFonts w:ascii="Franklin Gothic Book" w:hAnsi="Franklin Gothic Book" w:cs="Arial"/>
        </w:rPr>
      </w:pPr>
      <w:r w:rsidRPr="00615610">
        <w:rPr>
          <w:rFonts w:ascii="Franklin Gothic Book" w:hAnsi="Franklin Gothic Book" w:cs="Arial"/>
        </w:rPr>
        <w:t>The project is/isn't formally compliant OR is/isn't admissible.</w:t>
      </w:r>
    </w:p>
    <w:p w14:paraId="7C2F874C" w14:textId="0D1D0CE5" w:rsidR="00A258D4" w:rsidRPr="00CE3EA8" w:rsidRDefault="00A258D4" w:rsidP="00756F11">
      <w:pPr>
        <w:rPr>
          <w:rFonts w:asciiTheme="majorHAnsi" w:hAnsiTheme="majorHAnsi"/>
          <w:sz w:val="24"/>
          <w:szCs w:val="24"/>
        </w:rPr>
      </w:pPr>
    </w:p>
    <w:sectPr w:rsidR="00A258D4" w:rsidRPr="00CE3EA8"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5149" w14:textId="77777777" w:rsidR="005B230C" w:rsidRDefault="005B230C" w:rsidP="00066A44">
      <w:r>
        <w:separator/>
      </w:r>
    </w:p>
  </w:endnote>
  <w:endnote w:type="continuationSeparator" w:id="0">
    <w:p w14:paraId="0585D42D" w14:textId="77777777" w:rsidR="005B230C" w:rsidRDefault="005B230C"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2FBF494C" w:rsidR="00C02ED8" w:rsidRDefault="00C02ED8" w:rsidP="00C02ED8">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033AC0F9" w:rsidR="005B230C" w:rsidRPr="00C02ED8" w:rsidRDefault="005B230C"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E443F2">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E443F2">
      <w:rPr>
        <w:rFonts w:asciiTheme="majorHAnsi" w:hAnsiTheme="majorHAnsi"/>
        <w:noProof/>
        <w:color w:val="007BA1"/>
        <w:sz w:val="21"/>
        <w:szCs w:val="21"/>
      </w:rPr>
      <w:t>2</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0B8F" w14:textId="77777777" w:rsidR="005B230C" w:rsidRDefault="005B230C" w:rsidP="00066A44">
      <w:r>
        <w:separator/>
      </w:r>
    </w:p>
  </w:footnote>
  <w:footnote w:type="continuationSeparator" w:id="0">
    <w:p w14:paraId="051408A0" w14:textId="77777777" w:rsidR="005B230C" w:rsidRDefault="005B230C"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0CC0386" w:rsidR="005B230C" w:rsidRDefault="005B230C" w:rsidP="00F23600">
    <w:pPr>
      <w:pStyle w:val="Sidehoved"/>
      <w:jc w:val="right"/>
    </w:pPr>
    <w:r>
      <w:rPr>
        <w:noProof/>
        <w:lang w:eastAsia="en-GB"/>
      </w:rPr>
      <w:drawing>
        <wp:anchor distT="0" distB="0" distL="114300" distR="114300" simplePos="0" relativeHeight="251652608"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5B230C" w:rsidRDefault="005B230C">
    <w:pPr>
      <w:pStyle w:val="Sidehoved"/>
    </w:pPr>
  </w:p>
  <w:p w14:paraId="0CB6BB97" w14:textId="59474D85" w:rsidR="005B230C" w:rsidRDefault="005B230C">
    <w:pPr>
      <w:pStyle w:val="Sidehoved"/>
    </w:pPr>
  </w:p>
  <w:p w14:paraId="7CC58FD5" w14:textId="77777777" w:rsidR="005B230C" w:rsidRDefault="005B230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043C7FEB" w:rsidR="005B230C" w:rsidRDefault="005B230C">
    <w:pPr>
      <w:pStyle w:val="Sidehoved"/>
    </w:pPr>
    <w:r>
      <w:rPr>
        <w:noProof/>
        <w:lang w:eastAsia="en-GB"/>
      </w:rPr>
      <w:drawing>
        <wp:anchor distT="0" distB="0" distL="114300" distR="114300" simplePos="0" relativeHeight="251651584"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3"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6"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18"/>
  </w:num>
  <w:num w:numId="3">
    <w:abstractNumId w:val="30"/>
  </w:num>
  <w:num w:numId="4">
    <w:abstractNumId w:val="37"/>
  </w:num>
  <w:num w:numId="5">
    <w:abstractNumId w:val="36"/>
  </w:num>
  <w:num w:numId="6">
    <w:abstractNumId w:val="8"/>
  </w:num>
  <w:num w:numId="7">
    <w:abstractNumId w:val="33"/>
  </w:num>
  <w:num w:numId="8">
    <w:abstractNumId w:val="32"/>
  </w:num>
  <w:num w:numId="9">
    <w:abstractNumId w:val="21"/>
  </w:num>
  <w:num w:numId="10">
    <w:abstractNumId w:val="40"/>
  </w:num>
  <w:num w:numId="11">
    <w:abstractNumId w:val="26"/>
  </w:num>
  <w:num w:numId="12">
    <w:abstractNumId w:val="42"/>
  </w:num>
  <w:num w:numId="13">
    <w:abstractNumId w:val="27"/>
  </w:num>
  <w:num w:numId="14">
    <w:abstractNumId w:val="12"/>
  </w:num>
  <w:num w:numId="15">
    <w:abstractNumId w:val="25"/>
  </w:num>
  <w:num w:numId="16">
    <w:abstractNumId w:val="10"/>
  </w:num>
  <w:num w:numId="17">
    <w:abstractNumId w:val="22"/>
  </w:num>
  <w:num w:numId="18">
    <w:abstractNumId w:val="1"/>
  </w:num>
  <w:num w:numId="19">
    <w:abstractNumId w:val="20"/>
  </w:num>
  <w:num w:numId="20">
    <w:abstractNumId w:val="41"/>
  </w:num>
  <w:num w:numId="21">
    <w:abstractNumId w:val="4"/>
  </w:num>
  <w:num w:numId="22">
    <w:abstractNumId w:val="19"/>
  </w:num>
  <w:num w:numId="23">
    <w:abstractNumId w:val="14"/>
  </w:num>
  <w:num w:numId="24">
    <w:abstractNumId w:val="9"/>
  </w:num>
  <w:num w:numId="25">
    <w:abstractNumId w:val="13"/>
  </w:num>
  <w:num w:numId="26">
    <w:abstractNumId w:val="17"/>
  </w:num>
  <w:num w:numId="27">
    <w:abstractNumId w:val="28"/>
  </w:num>
  <w:num w:numId="28">
    <w:abstractNumId w:val="11"/>
  </w:num>
  <w:num w:numId="29">
    <w:abstractNumId w:val="34"/>
  </w:num>
  <w:num w:numId="30">
    <w:abstractNumId w:val="38"/>
  </w:num>
  <w:num w:numId="31">
    <w:abstractNumId w:val="2"/>
  </w:num>
  <w:num w:numId="32">
    <w:abstractNumId w:val="5"/>
  </w:num>
  <w:num w:numId="33">
    <w:abstractNumId w:val="6"/>
  </w:num>
  <w:num w:numId="34">
    <w:abstractNumId w:val="39"/>
  </w:num>
  <w:num w:numId="35">
    <w:abstractNumId w:val="16"/>
  </w:num>
  <w:num w:numId="36">
    <w:abstractNumId w:val="15"/>
  </w:num>
  <w:num w:numId="37">
    <w:abstractNumId w:val="7"/>
  </w:num>
  <w:num w:numId="38">
    <w:abstractNumId w:val="24"/>
  </w:num>
  <w:num w:numId="39">
    <w:abstractNumId w:val="43"/>
  </w:num>
  <w:num w:numId="40">
    <w:abstractNumId w:val="3"/>
  </w:num>
  <w:num w:numId="41">
    <w:abstractNumId w:val="29"/>
  </w:num>
  <w:num w:numId="42">
    <w:abstractNumId w:val="0"/>
  </w:num>
  <w:num w:numId="43">
    <w:abstractNumId w:val="31"/>
  </w:num>
  <w:num w:numId="44">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nda Jane Ring">
    <w15:presenceInfo w15:providerId="None" w15:userId="Linda Jane R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10BDD"/>
    <w:rsid w:val="0001173C"/>
    <w:rsid w:val="00023E0C"/>
    <w:rsid w:val="0003115C"/>
    <w:rsid w:val="000331F7"/>
    <w:rsid w:val="00041099"/>
    <w:rsid w:val="00050D0B"/>
    <w:rsid w:val="000518AA"/>
    <w:rsid w:val="00051E76"/>
    <w:rsid w:val="000641D7"/>
    <w:rsid w:val="00065BDD"/>
    <w:rsid w:val="00066A44"/>
    <w:rsid w:val="00071C38"/>
    <w:rsid w:val="00072BDB"/>
    <w:rsid w:val="00072E39"/>
    <w:rsid w:val="00076FAD"/>
    <w:rsid w:val="00080606"/>
    <w:rsid w:val="00084611"/>
    <w:rsid w:val="00097A02"/>
    <w:rsid w:val="000A1E42"/>
    <w:rsid w:val="000A3C13"/>
    <w:rsid w:val="000B594E"/>
    <w:rsid w:val="000C21CD"/>
    <w:rsid w:val="000C27AB"/>
    <w:rsid w:val="000D132E"/>
    <w:rsid w:val="000D2400"/>
    <w:rsid w:val="000E2179"/>
    <w:rsid w:val="000E2B42"/>
    <w:rsid w:val="000F3A63"/>
    <w:rsid w:val="000F7CB7"/>
    <w:rsid w:val="00104B66"/>
    <w:rsid w:val="00107F01"/>
    <w:rsid w:val="00110944"/>
    <w:rsid w:val="001163C9"/>
    <w:rsid w:val="00117B76"/>
    <w:rsid w:val="00120484"/>
    <w:rsid w:val="001246DD"/>
    <w:rsid w:val="00124BF0"/>
    <w:rsid w:val="00126C53"/>
    <w:rsid w:val="00131662"/>
    <w:rsid w:val="00133FF9"/>
    <w:rsid w:val="0015328E"/>
    <w:rsid w:val="0015355C"/>
    <w:rsid w:val="00154F5D"/>
    <w:rsid w:val="00157460"/>
    <w:rsid w:val="00160473"/>
    <w:rsid w:val="0016095A"/>
    <w:rsid w:val="00170C37"/>
    <w:rsid w:val="001710A8"/>
    <w:rsid w:val="00171B79"/>
    <w:rsid w:val="00180EB0"/>
    <w:rsid w:val="00186D97"/>
    <w:rsid w:val="00191FB9"/>
    <w:rsid w:val="001961BD"/>
    <w:rsid w:val="00196C49"/>
    <w:rsid w:val="001A59A8"/>
    <w:rsid w:val="001B1AB3"/>
    <w:rsid w:val="001B5B14"/>
    <w:rsid w:val="001C08C4"/>
    <w:rsid w:val="001C46C8"/>
    <w:rsid w:val="001C51FF"/>
    <w:rsid w:val="001C700F"/>
    <w:rsid w:val="001D0832"/>
    <w:rsid w:val="001D222B"/>
    <w:rsid w:val="001E01BF"/>
    <w:rsid w:val="001E1B2E"/>
    <w:rsid w:val="001E3B29"/>
    <w:rsid w:val="001E6CC5"/>
    <w:rsid w:val="001E76A5"/>
    <w:rsid w:val="001E7DF8"/>
    <w:rsid w:val="001F4ED7"/>
    <w:rsid w:val="002046F0"/>
    <w:rsid w:val="00204BAA"/>
    <w:rsid w:val="00213A83"/>
    <w:rsid w:val="00216C0F"/>
    <w:rsid w:val="00220527"/>
    <w:rsid w:val="002228DA"/>
    <w:rsid w:val="00225A12"/>
    <w:rsid w:val="00225DD9"/>
    <w:rsid w:val="0023478C"/>
    <w:rsid w:val="002407F6"/>
    <w:rsid w:val="00250696"/>
    <w:rsid w:val="00252A4B"/>
    <w:rsid w:val="00254439"/>
    <w:rsid w:val="002565A0"/>
    <w:rsid w:val="00261F6F"/>
    <w:rsid w:val="00265BF4"/>
    <w:rsid w:val="002661A6"/>
    <w:rsid w:val="00273621"/>
    <w:rsid w:val="00274B89"/>
    <w:rsid w:val="0027665D"/>
    <w:rsid w:val="0028324D"/>
    <w:rsid w:val="00283D65"/>
    <w:rsid w:val="0029146F"/>
    <w:rsid w:val="00292E83"/>
    <w:rsid w:val="002943BC"/>
    <w:rsid w:val="002B144D"/>
    <w:rsid w:val="002B1473"/>
    <w:rsid w:val="002B1FCE"/>
    <w:rsid w:val="002B7706"/>
    <w:rsid w:val="002C244F"/>
    <w:rsid w:val="002C56B3"/>
    <w:rsid w:val="002D0BC2"/>
    <w:rsid w:val="002F04DA"/>
    <w:rsid w:val="002F1FEC"/>
    <w:rsid w:val="00301AB8"/>
    <w:rsid w:val="00305332"/>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61002"/>
    <w:rsid w:val="0037420B"/>
    <w:rsid w:val="0038783C"/>
    <w:rsid w:val="00387FF8"/>
    <w:rsid w:val="00390243"/>
    <w:rsid w:val="003A0C84"/>
    <w:rsid w:val="003A51EB"/>
    <w:rsid w:val="003B37C9"/>
    <w:rsid w:val="003B6AA4"/>
    <w:rsid w:val="003C2123"/>
    <w:rsid w:val="003C2827"/>
    <w:rsid w:val="003D51F9"/>
    <w:rsid w:val="003D745A"/>
    <w:rsid w:val="003E61F3"/>
    <w:rsid w:val="00403658"/>
    <w:rsid w:val="00406F49"/>
    <w:rsid w:val="004129B8"/>
    <w:rsid w:val="00412F7D"/>
    <w:rsid w:val="00413670"/>
    <w:rsid w:val="00416149"/>
    <w:rsid w:val="00416B7E"/>
    <w:rsid w:val="00422CBB"/>
    <w:rsid w:val="00423E4A"/>
    <w:rsid w:val="00426B25"/>
    <w:rsid w:val="00427BAB"/>
    <w:rsid w:val="00427D87"/>
    <w:rsid w:val="004349D6"/>
    <w:rsid w:val="004507F9"/>
    <w:rsid w:val="004565E0"/>
    <w:rsid w:val="004620DA"/>
    <w:rsid w:val="004620EA"/>
    <w:rsid w:val="00462C1F"/>
    <w:rsid w:val="00471D0C"/>
    <w:rsid w:val="004831F2"/>
    <w:rsid w:val="0048561F"/>
    <w:rsid w:val="00486849"/>
    <w:rsid w:val="00490DF0"/>
    <w:rsid w:val="004954FE"/>
    <w:rsid w:val="004A169A"/>
    <w:rsid w:val="004A5C74"/>
    <w:rsid w:val="004A706A"/>
    <w:rsid w:val="004B7167"/>
    <w:rsid w:val="004C125D"/>
    <w:rsid w:val="004C1EEF"/>
    <w:rsid w:val="004D0E67"/>
    <w:rsid w:val="004F7E89"/>
    <w:rsid w:val="00500AA7"/>
    <w:rsid w:val="0050219E"/>
    <w:rsid w:val="00505248"/>
    <w:rsid w:val="0051207C"/>
    <w:rsid w:val="00512DC3"/>
    <w:rsid w:val="005131F9"/>
    <w:rsid w:val="00515C6A"/>
    <w:rsid w:val="00516384"/>
    <w:rsid w:val="00520DB7"/>
    <w:rsid w:val="0052519C"/>
    <w:rsid w:val="00533A6C"/>
    <w:rsid w:val="00533C41"/>
    <w:rsid w:val="00536B48"/>
    <w:rsid w:val="00545942"/>
    <w:rsid w:val="005519AF"/>
    <w:rsid w:val="00553D08"/>
    <w:rsid w:val="005568C6"/>
    <w:rsid w:val="00564138"/>
    <w:rsid w:val="00567188"/>
    <w:rsid w:val="00577692"/>
    <w:rsid w:val="005803F2"/>
    <w:rsid w:val="00594C02"/>
    <w:rsid w:val="00594D4C"/>
    <w:rsid w:val="00595446"/>
    <w:rsid w:val="005A4F2A"/>
    <w:rsid w:val="005A55F1"/>
    <w:rsid w:val="005B0B01"/>
    <w:rsid w:val="005B230C"/>
    <w:rsid w:val="005B33C7"/>
    <w:rsid w:val="005B54EB"/>
    <w:rsid w:val="005C1C6C"/>
    <w:rsid w:val="005C5631"/>
    <w:rsid w:val="005D72DB"/>
    <w:rsid w:val="005D7A6F"/>
    <w:rsid w:val="005E0064"/>
    <w:rsid w:val="005E0586"/>
    <w:rsid w:val="005E37B8"/>
    <w:rsid w:val="005E4659"/>
    <w:rsid w:val="005E65B7"/>
    <w:rsid w:val="005F2418"/>
    <w:rsid w:val="005F36C2"/>
    <w:rsid w:val="00601E57"/>
    <w:rsid w:val="006035E8"/>
    <w:rsid w:val="0060472B"/>
    <w:rsid w:val="00607B59"/>
    <w:rsid w:val="00622CC7"/>
    <w:rsid w:val="00623E85"/>
    <w:rsid w:val="00633C69"/>
    <w:rsid w:val="0064171F"/>
    <w:rsid w:val="0064558D"/>
    <w:rsid w:val="0065312C"/>
    <w:rsid w:val="006553A3"/>
    <w:rsid w:val="00664056"/>
    <w:rsid w:val="006702B1"/>
    <w:rsid w:val="006718D4"/>
    <w:rsid w:val="0067295A"/>
    <w:rsid w:val="0067450A"/>
    <w:rsid w:val="00676E92"/>
    <w:rsid w:val="0067768E"/>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7563"/>
    <w:rsid w:val="006E2CF6"/>
    <w:rsid w:val="006F3EC6"/>
    <w:rsid w:val="006F5B27"/>
    <w:rsid w:val="00703F36"/>
    <w:rsid w:val="007050DD"/>
    <w:rsid w:val="007172D8"/>
    <w:rsid w:val="00730745"/>
    <w:rsid w:val="007330F7"/>
    <w:rsid w:val="00736C50"/>
    <w:rsid w:val="00740363"/>
    <w:rsid w:val="007452FD"/>
    <w:rsid w:val="00746147"/>
    <w:rsid w:val="00751258"/>
    <w:rsid w:val="00755702"/>
    <w:rsid w:val="00755DBD"/>
    <w:rsid w:val="00755DD6"/>
    <w:rsid w:val="0075619D"/>
    <w:rsid w:val="00756F11"/>
    <w:rsid w:val="00777F27"/>
    <w:rsid w:val="00781E24"/>
    <w:rsid w:val="00786A6B"/>
    <w:rsid w:val="00794EEF"/>
    <w:rsid w:val="007A7C2D"/>
    <w:rsid w:val="007B0A13"/>
    <w:rsid w:val="007B0C21"/>
    <w:rsid w:val="007B3F23"/>
    <w:rsid w:val="007B47BC"/>
    <w:rsid w:val="007B5817"/>
    <w:rsid w:val="007B6D17"/>
    <w:rsid w:val="007C2DFB"/>
    <w:rsid w:val="007D036F"/>
    <w:rsid w:val="007D77B4"/>
    <w:rsid w:val="007E1167"/>
    <w:rsid w:val="007E1385"/>
    <w:rsid w:val="007E254E"/>
    <w:rsid w:val="007E52DC"/>
    <w:rsid w:val="007E5C97"/>
    <w:rsid w:val="007F29EF"/>
    <w:rsid w:val="008018BF"/>
    <w:rsid w:val="008044CA"/>
    <w:rsid w:val="008129B9"/>
    <w:rsid w:val="0081301E"/>
    <w:rsid w:val="008166D9"/>
    <w:rsid w:val="00817F63"/>
    <w:rsid w:val="00820909"/>
    <w:rsid w:val="00822670"/>
    <w:rsid w:val="00823FB2"/>
    <w:rsid w:val="008259A3"/>
    <w:rsid w:val="00826BA0"/>
    <w:rsid w:val="00827824"/>
    <w:rsid w:val="00853011"/>
    <w:rsid w:val="00857F24"/>
    <w:rsid w:val="0086121D"/>
    <w:rsid w:val="008707F8"/>
    <w:rsid w:val="008734CD"/>
    <w:rsid w:val="008749AA"/>
    <w:rsid w:val="008907BC"/>
    <w:rsid w:val="00890BEA"/>
    <w:rsid w:val="00894DF2"/>
    <w:rsid w:val="008A2691"/>
    <w:rsid w:val="008A29ED"/>
    <w:rsid w:val="008A3072"/>
    <w:rsid w:val="008A6605"/>
    <w:rsid w:val="008A7C52"/>
    <w:rsid w:val="008B1B47"/>
    <w:rsid w:val="008B1D95"/>
    <w:rsid w:val="008B5966"/>
    <w:rsid w:val="008B6B0A"/>
    <w:rsid w:val="008C1F0F"/>
    <w:rsid w:val="008D4AE6"/>
    <w:rsid w:val="008D4BFB"/>
    <w:rsid w:val="008E0548"/>
    <w:rsid w:val="008E0890"/>
    <w:rsid w:val="008E367B"/>
    <w:rsid w:val="008E4D6B"/>
    <w:rsid w:val="008F1667"/>
    <w:rsid w:val="008F215B"/>
    <w:rsid w:val="008F4E68"/>
    <w:rsid w:val="008F501D"/>
    <w:rsid w:val="00900EAE"/>
    <w:rsid w:val="00910169"/>
    <w:rsid w:val="009115F6"/>
    <w:rsid w:val="00914782"/>
    <w:rsid w:val="0091522A"/>
    <w:rsid w:val="00917AE1"/>
    <w:rsid w:val="0092063D"/>
    <w:rsid w:val="0092298D"/>
    <w:rsid w:val="009235DD"/>
    <w:rsid w:val="00933664"/>
    <w:rsid w:val="00942DA3"/>
    <w:rsid w:val="0095216F"/>
    <w:rsid w:val="00955F93"/>
    <w:rsid w:val="00956E07"/>
    <w:rsid w:val="00960DF3"/>
    <w:rsid w:val="00961CDD"/>
    <w:rsid w:val="0096339A"/>
    <w:rsid w:val="00963634"/>
    <w:rsid w:val="0097442D"/>
    <w:rsid w:val="009753E3"/>
    <w:rsid w:val="00975895"/>
    <w:rsid w:val="009765B9"/>
    <w:rsid w:val="0097778D"/>
    <w:rsid w:val="0098604C"/>
    <w:rsid w:val="00987202"/>
    <w:rsid w:val="00990C78"/>
    <w:rsid w:val="009B3304"/>
    <w:rsid w:val="009B3778"/>
    <w:rsid w:val="009C1021"/>
    <w:rsid w:val="009D4015"/>
    <w:rsid w:val="009D4956"/>
    <w:rsid w:val="009F4733"/>
    <w:rsid w:val="009F5317"/>
    <w:rsid w:val="009F5C4C"/>
    <w:rsid w:val="00A000D7"/>
    <w:rsid w:val="00A12ACC"/>
    <w:rsid w:val="00A258D4"/>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67E3"/>
    <w:rsid w:val="00A91B9C"/>
    <w:rsid w:val="00A95ED2"/>
    <w:rsid w:val="00A9644D"/>
    <w:rsid w:val="00AA2BBD"/>
    <w:rsid w:val="00AB2319"/>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EDC"/>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7916"/>
    <w:rsid w:val="00BF5B0F"/>
    <w:rsid w:val="00BF775F"/>
    <w:rsid w:val="00C02ED8"/>
    <w:rsid w:val="00C139D5"/>
    <w:rsid w:val="00C23BFD"/>
    <w:rsid w:val="00C3771D"/>
    <w:rsid w:val="00C432CC"/>
    <w:rsid w:val="00C44C31"/>
    <w:rsid w:val="00C45E67"/>
    <w:rsid w:val="00C50ACC"/>
    <w:rsid w:val="00C528A3"/>
    <w:rsid w:val="00C55691"/>
    <w:rsid w:val="00C563E8"/>
    <w:rsid w:val="00C625C1"/>
    <w:rsid w:val="00C66A70"/>
    <w:rsid w:val="00C70EBA"/>
    <w:rsid w:val="00C72504"/>
    <w:rsid w:val="00C73B3B"/>
    <w:rsid w:val="00C8358F"/>
    <w:rsid w:val="00C86D62"/>
    <w:rsid w:val="00C97E2F"/>
    <w:rsid w:val="00CA0774"/>
    <w:rsid w:val="00CB16F2"/>
    <w:rsid w:val="00CB5CBE"/>
    <w:rsid w:val="00CB7A45"/>
    <w:rsid w:val="00CC0D6D"/>
    <w:rsid w:val="00CC2521"/>
    <w:rsid w:val="00CC54CB"/>
    <w:rsid w:val="00CD14E9"/>
    <w:rsid w:val="00CD4E6F"/>
    <w:rsid w:val="00CD5003"/>
    <w:rsid w:val="00CE3EA8"/>
    <w:rsid w:val="00CE4B36"/>
    <w:rsid w:val="00CE6E0B"/>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50091"/>
    <w:rsid w:val="00D52A68"/>
    <w:rsid w:val="00D53169"/>
    <w:rsid w:val="00D6697A"/>
    <w:rsid w:val="00D67F96"/>
    <w:rsid w:val="00D70018"/>
    <w:rsid w:val="00D73167"/>
    <w:rsid w:val="00D76454"/>
    <w:rsid w:val="00D83081"/>
    <w:rsid w:val="00D832A8"/>
    <w:rsid w:val="00D94363"/>
    <w:rsid w:val="00DA7E4D"/>
    <w:rsid w:val="00DB0142"/>
    <w:rsid w:val="00DB3A31"/>
    <w:rsid w:val="00DB5D33"/>
    <w:rsid w:val="00DC1473"/>
    <w:rsid w:val="00DC2109"/>
    <w:rsid w:val="00DD36B6"/>
    <w:rsid w:val="00DD4906"/>
    <w:rsid w:val="00DD5457"/>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43F2"/>
    <w:rsid w:val="00E4507F"/>
    <w:rsid w:val="00E53042"/>
    <w:rsid w:val="00E55BC5"/>
    <w:rsid w:val="00E5773F"/>
    <w:rsid w:val="00E615BE"/>
    <w:rsid w:val="00E63774"/>
    <w:rsid w:val="00E7189D"/>
    <w:rsid w:val="00E71CB7"/>
    <w:rsid w:val="00E7763C"/>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7DFE"/>
    <w:rsid w:val="00EE11F8"/>
    <w:rsid w:val="00EF4A7B"/>
    <w:rsid w:val="00EF67BA"/>
    <w:rsid w:val="00EF705B"/>
    <w:rsid w:val="00F00E03"/>
    <w:rsid w:val="00F11ECB"/>
    <w:rsid w:val="00F23600"/>
    <w:rsid w:val="00F23BDB"/>
    <w:rsid w:val="00F25328"/>
    <w:rsid w:val="00F25B52"/>
    <w:rsid w:val="00F26D89"/>
    <w:rsid w:val="00F26E82"/>
    <w:rsid w:val="00F26FD1"/>
    <w:rsid w:val="00F27A92"/>
    <w:rsid w:val="00F31E08"/>
    <w:rsid w:val="00F31E21"/>
    <w:rsid w:val="00F360A7"/>
    <w:rsid w:val="00F416AE"/>
    <w:rsid w:val="00F425ED"/>
    <w:rsid w:val="00F50D17"/>
    <w:rsid w:val="00F57FFB"/>
    <w:rsid w:val="00F74DE4"/>
    <w:rsid w:val="00F75B1C"/>
    <w:rsid w:val="00F76D19"/>
    <w:rsid w:val="00F77442"/>
    <w:rsid w:val="00F80E87"/>
    <w:rsid w:val="00F8646C"/>
    <w:rsid w:val="00F927E2"/>
    <w:rsid w:val="00FA0C31"/>
    <w:rsid w:val="00FA3192"/>
    <w:rsid w:val="00FA3948"/>
    <w:rsid w:val="00FB3345"/>
    <w:rsid w:val="00FB378F"/>
    <w:rsid w:val="00FB5048"/>
    <w:rsid w:val="00FB5197"/>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FE803-8DEA-430F-88D3-2C96F0F59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3411</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Isabella Marie Leong</cp:lastModifiedBy>
  <cp:revision>2</cp:revision>
  <cp:lastPrinted>2020-05-04T06:07:00Z</cp:lastPrinted>
  <dcterms:created xsi:type="dcterms:W3CDTF">2022-02-28T13:40:00Z</dcterms:created>
  <dcterms:modified xsi:type="dcterms:W3CDTF">2022-02-28T13:40:00Z</dcterms:modified>
</cp:coreProperties>
</file>